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3D6223A1" w:rsidR="00B64DBA" w:rsidRPr="001246A6" w:rsidRDefault="5F1F6271" w:rsidP="7ADEC606">
      <w:pPr>
        <w:jc w:val="both"/>
        <w:rPr>
          <w:rStyle w:val="eop"/>
          <w:rFonts w:cstheme="minorHAnsi"/>
          <w:b/>
          <w:bCs/>
          <w:color w:val="FF0000"/>
          <w:sz w:val="28"/>
          <w:szCs w:val="28"/>
          <w:shd w:val="clear" w:color="auto" w:fill="FFFFFF"/>
        </w:rPr>
      </w:pPr>
      <w:bookmarkStart w:id="0" w:name="_GoBack"/>
      <w:bookmarkEnd w:id="0"/>
      <w:r w:rsidRPr="001246A6">
        <w:rPr>
          <w:rFonts w:eastAsia="Times New Roman" w:cstheme="minorHAnsi"/>
          <w:b/>
          <w:bCs/>
          <w:color w:val="FF0000"/>
          <w:sz w:val="28"/>
          <w:szCs w:val="28"/>
        </w:rPr>
        <w:t>Załącznik nr</w:t>
      </w:r>
      <w:r w:rsidR="04D1639A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1961B573" w:rsidRPr="001246A6">
        <w:rPr>
          <w:rFonts w:eastAsia="Times New Roman" w:cstheme="minorHAnsi"/>
          <w:b/>
          <w:bCs/>
          <w:color w:val="FF0000"/>
          <w:sz w:val="28"/>
          <w:szCs w:val="28"/>
        </w:rPr>
        <w:t>4</w:t>
      </w:r>
      <w:r w:rsidR="48E8126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do Regulaminu –</w:t>
      </w:r>
      <w:r w:rsidR="70EBA83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70EBA83B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Harmonogram Przedsięwzięcia</w:t>
      </w:r>
      <w:r w:rsidR="42B645C0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, opis Wyników Prac Etapu oraz Założeń Testów</w:t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4"/>
          <w:lang w:eastAsia="en-US"/>
        </w:rPr>
        <w:id w:val="417997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6CE081" w14:textId="5F2F042D" w:rsidR="00295C0C" w:rsidRPr="001246A6" w:rsidRDefault="00295C0C" w:rsidP="00295C0C">
          <w:pPr>
            <w:pStyle w:val="Nagwekspisutreci"/>
            <w:numPr>
              <w:ilvl w:val="0"/>
              <w:numId w:val="0"/>
            </w:numPr>
            <w:rPr>
              <w:rFonts w:asciiTheme="minorHAnsi" w:hAnsiTheme="minorHAnsi" w:cstheme="minorHAnsi"/>
              <w:sz w:val="22"/>
              <w:szCs w:val="22"/>
            </w:rPr>
          </w:pPr>
        </w:p>
        <w:p w14:paraId="58C142BB" w14:textId="1A42DD73" w:rsidR="009A3704" w:rsidRPr="001246A6" w:rsidRDefault="00295C0C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r w:rsidRPr="001246A6">
            <w:rPr>
              <w:rFonts w:asciiTheme="minorHAnsi" w:hAnsiTheme="minorHAnsi" w:cstheme="minorHAnsi"/>
            </w:rPr>
            <w:fldChar w:fldCharType="begin"/>
          </w:r>
          <w:r w:rsidRPr="001246A6">
            <w:rPr>
              <w:rFonts w:asciiTheme="minorHAnsi" w:hAnsiTheme="minorHAnsi" w:cstheme="minorHAnsi"/>
            </w:rPr>
            <w:instrText xml:space="preserve"> TOC \o "1-3" \h \z \u </w:instrText>
          </w:r>
          <w:r w:rsidRPr="001246A6">
            <w:rPr>
              <w:rFonts w:asciiTheme="minorHAnsi" w:hAnsiTheme="minorHAnsi" w:cstheme="minorHAnsi"/>
            </w:rPr>
            <w:fldChar w:fldCharType="separate"/>
          </w:r>
          <w:hyperlink w:anchor="_Toc73430291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Informacje ogólne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_Toc73430291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929F832" w14:textId="20683F5E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2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A - DZIAŁANIE 1: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_Toc73430292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A235E19" w14:textId="4B9BCDB9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3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_Toc73430293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9DDA6F2" w14:textId="203DED5B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I.I. Etap I Działania 1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sal lekcyjnych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6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75A5ECB" w14:textId="4EE3E2A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5" w:history="1">
            <w:r w:rsidR="009A3704" w:rsidRPr="001246A6">
              <w:rPr>
                <w:rStyle w:val="Hipercze"/>
                <w:rFonts w:cstheme="minorHAnsi"/>
                <w:noProof/>
              </w:rPr>
              <w:t>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0F35329" w14:textId="7ABB7D3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6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A1553" w14:textId="197A9627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7" w:history="1">
            <w:r w:rsidR="009A3704" w:rsidRPr="001246A6">
              <w:rPr>
                <w:rStyle w:val="Hipercze"/>
                <w:rFonts w:cstheme="minorHAnsi"/>
                <w:noProof/>
              </w:rPr>
              <w:t>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0A0EB4B" w14:textId="1014EBBF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8" w:history="1">
            <w:r w:rsidR="009A3704" w:rsidRPr="001246A6">
              <w:rPr>
                <w:rStyle w:val="Hipercze"/>
                <w:rFonts w:cstheme="minorHAnsi"/>
                <w:noProof/>
              </w:rPr>
              <w:t>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6F636E" w14:textId="2E695FE8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9" w:history="1"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A wraz z Szkolnymi systemami zarządzającymi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463BDE" w14:textId="59A169E4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0" w:history="1">
            <w:r w:rsidR="009A3704" w:rsidRPr="001246A6">
              <w:rPr>
                <w:rStyle w:val="Hipercze"/>
                <w:rFonts w:cstheme="minorHAnsi"/>
                <w:noProof/>
              </w:rPr>
              <w:t>I.I.6. Testy Prototypów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5738360" w14:textId="4363B335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1" w:history="1">
            <w:r w:rsidR="009A3704" w:rsidRPr="001246A6">
              <w:rPr>
                <w:rStyle w:val="Hipercze"/>
                <w:rFonts w:cstheme="minorHAnsi"/>
                <w:noProof/>
              </w:rPr>
              <w:t>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B83B78A" w14:textId="4F5180B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2" w:history="1">
            <w:r w:rsidR="009A3704" w:rsidRPr="001246A6">
              <w:rPr>
                <w:rStyle w:val="Hipercze"/>
                <w:rFonts w:cstheme="minorHAnsi"/>
                <w:noProof/>
              </w:rPr>
              <w:t>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72515C7" w14:textId="60A5BB1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3" w:history="1">
            <w:r w:rsidR="009A3704" w:rsidRPr="001246A6">
              <w:rPr>
                <w:rStyle w:val="Hipercze"/>
                <w:rFonts w:cstheme="minorHAnsi"/>
                <w:noProof/>
              </w:rPr>
              <w:t>I.I.6.3. Aparatura pomiarowa używana w Testach Systemów wentylacyjnych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4C15BAC" w14:textId="34851157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4" w:history="1">
            <w:r w:rsidR="009A3704" w:rsidRPr="001246A6">
              <w:rPr>
                <w:rStyle w:val="Hipercze"/>
                <w:rFonts w:cstheme="minorHAnsi"/>
                <w:noProof/>
              </w:rPr>
              <w:t>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8E689EF" w14:textId="239830E6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5" w:history="1">
            <w:r w:rsidR="009A3704" w:rsidRPr="001246A6">
              <w:rPr>
                <w:rStyle w:val="Hipercze"/>
                <w:rFonts w:cstheme="minorHAnsi"/>
                <w:noProof/>
              </w:rPr>
              <w:t>I.I.6.5. Wyniki Testów Prototypu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46755C" w14:textId="53479488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6" w:history="1">
            <w:r w:rsidR="009A3704" w:rsidRPr="001246A6">
              <w:rPr>
                <w:rStyle w:val="Hipercze"/>
                <w:rFonts w:cstheme="minorHAnsi"/>
                <w:noProof/>
              </w:rPr>
              <w:t>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111499" w14:textId="67145B4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7" w:history="1">
            <w:r w:rsidR="009A3704" w:rsidRPr="001246A6">
              <w:rPr>
                <w:rStyle w:val="Hipercze"/>
                <w:rFonts w:cstheme="minorHAnsi"/>
                <w:noProof/>
              </w:rPr>
              <w:t>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3502B0A" w14:textId="71D652DD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0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I.II. Etap II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_Toc73430308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24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5900967" w14:textId="622BE77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9" w:history="1">
            <w:r w:rsidR="009A3704" w:rsidRPr="001246A6">
              <w:rPr>
                <w:rStyle w:val="Hipercze"/>
                <w:rFonts w:cstheme="minorHAnsi"/>
                <w:noProof/>
              </w:rPr>
              <w:t>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5AE67" w14:textId="5E2FDFB8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0" w:history="1">
            <w:r w:rsidR="009A3704" w:rsidRPr="001246A6">
              <w:rPr>
                <w:rStyle w:val="Hipercze"/>
                <w:rFonts w:cstheme="minorHAnsi"/>
                <w:noProof/>
              </w:rPr>
              <w:t>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7C0742C" w14:textId="3513B73A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1" w:history="1">
            <w:r w:rsidR="009A3704" w:rsidRPr="001246A6">
              <w:rPr>
                <w:rStyle w:val="Hipercze"/>
                <w:rFonts w:cstheme="minorHAnsi"/>
                <w:noProof/>
              </w:rPr>
              <w:t>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D356BC9" w14:textId="59DED2E5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2" w:history="1">
            <w:r w:rsidR="009A3704" w:rsidRPr="001246A6">
              <w:rPr>
                <w:rStyle w:val="Hipercze"/>
                <w:rFonts w:cstheme="minorHAnsi"/>
                <w:noProof/>
              </w:rPr>
              <w:t>I.II.4. Uruchomienie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574F9E1" w14:textId="56454C8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3" w:history="1">
            <w:r w:rsidR="009A3704" w:rsidRPr="001246A6">
              <w:rPr>
                <w:rStyle w:val="Hipercze"/>
                <w:rFonts w:cstheme="minorHAnsi"/>
                <w:noProof/>
              </w:rPr>
              <w:t>I.II.5. Testy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3A2E9F4" w14:textId="2A6978DD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4" w:history="1">
            <w:r w:rsidR="009A3704" w:rsidRPr="001246A6">
              <w:rPr>
                <w:rStyle w:val="Hipercze"/>
                <w:rFonts w:cstheme="minorHAnsi"/>
                <w:noProof/>
              </w:rPr>
              <w:t>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BF61ED7" w14:textId="1EAEF44E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5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C09F8D8" w14:textId="7977FB9A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6" w:history="1">
            <w:r w:rsidR="009A3704" w:rsidRPr="001246A6">
              <w:rPr>
                <w:rStyle w:val="Hipercze"/>
                <w:rFonts w:cstheme="minorHAnsi"/>
                <w:noProof/>
              </w:rPr>
              <w:t>I.II.5.3. Wynik oczekiwany Testów Systemu Demonstratora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9C4F08" w14:textId="4D934C71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7" w:history="1">
            <w:r w:rsidR="009A3704" w:rsidRPr="001246A6">
              <w:rPr>
                <w:rStyle w:val="Hipercze"/>
                <w:rFonts w:cstheme="minorHAnsi"/>
                <w:noProof/>
              </w:rPr>
              <w:t>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90DA92" w14:textId="48D4CFCA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B - DZIAŁANIE 2: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81DE5C3" w14:textId="0ADD3B1D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9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_Toc73430319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E0431B3" w14:textId="588B389C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20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II.I. Etap I Działania 2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mieszkań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_Toc73430320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35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1F35AEC" w14:textId="5142C4A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1" w:history="1">
            <w:r w:rsidR="009A3704" w:rsidRPr="001246A6">
              <w:rPr>
                <w:rStyle w:val="Hipercze"/>
                <w:rFonts w:cstheme="minorHAnsi"/>
                <w:noProof/>
              </w:rPr>
              <w:t>II.I.1.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FF3E0BC" w14:textId="3AB9D4AD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2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A014D56" w14:textId="3031EF12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3" w:history="1">
            <w:r w:rsidR="009A3704" w:rsidRPr="001246A6">
              <w:rPr>
                <w:rStyle w:val="Hipercze"/>
                <w:rFonts w:cstheme="minorHAnsi"/>
                <w:noProof/>
              </w:rPr>
              <w:t>II.I.3.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00A932" w14:textId="5117061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4" w:history="1">
            <w:r w:rsidR="009A3704" w:rsidRPr="001246A6">
              <w:rPr>
                <w:rStyle w:val="Hipercze"/>
                <w:rFonts w:cstheme="minorHAnsi"/>
                <w:noProof/>
              </w:rPr>
              <w:t>II.I.4.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767AB8C" w14:textId="5076782F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5" w:history="1">
            <w:r w:rsidR="009A3704" w:rsidRPr="001246A6">
              <w:rPr>
                <w:rStyle w:val="Hipercze"/>
                <w:rFonts w:eastAsia="Calibri" w:cstheme="minorHAnsi"/>
                <w:noProof/>
                <w:lang w:eastAsia="pl-PL"/>
              </w:rPr>
              <w:t>I</w:t>
            </w:r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B wraz z Centralnymi systemami nadzorującymi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F2CDF2A" w14:textId="73E19E01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6" w:history="1">
            <w:r w:rsidR="009A3704" w:rsidRPr="001246A6">
              <w:rPr>
                <w:rStyle w:val="Hipercze"/>
                <w:rFonts w:cstheme="minorHAnsi"/>
                <w:noProof/>
              </w:rPr>
              <w:t>II.I.6. Testy Prototypów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7A4F22" w14:textId="44B072E0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7" w:history="1">
            <w:r w:rsidR="009A3704" w:rsidRPr="001246A6">
              <w:rPr>
                <w:rStyle w:val="Hipercze"/>
                <w:rFonts w:cstheme="minorHAnsi"/>
                <w:noProof/>
              </w:rPr>
              <w:t>II.I.6.1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3AB560" w14:textId="499EF426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8" w:history="1">
            <w:r w:rsidR="009A3704" w:rsidRPr="001246A6">
              <w:rPr>
                <w:rStyle w:val="Hipercze"/>
                <w:rFonts w:cstheme="minorHAnsi"/>
                <w:noProof/>
              </w:rPr>
              <w:t>II.I.6.2.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94CFE9D" w14:textId="52BF65EC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9" w:history="1">
            <w:r w:rsidR="009A3704" w:rsidRPr="001246A6">
              <w:rPr>
                <w:rStyle w:val="Hipercze"/>
                <w:rFonts w:eastAsia="Calibri" w:cstheme="minorHAnsi"/>
                <w:noProof/>
              </w:rPr>
              <w:t>II.I.6.3. Aparatura pomiarowa używana w Testach Systemów wentylacyjnych wraz z Centralnym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9D0A59B" w14:textId="4C1B272D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0" w:history="1">
            <w:r w:rsidR="009A3704" w:rsidRPr="001246A6">
              <w:rPr>
                <w:rStyle w:val="Hipercze"/>
                <w:rFonts w:cstheme="minorHAnsi"/>
                <w:noProof/>
              </w:rPr>
              <w:t>II.I.6.4.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6DD33F" w14:textId="2FBF07FA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1" w:history="1">
            <w:r w:rsidR="009A3704" w:rsidRPr="001246A6">
              <w:rPr>
                <w:rStyle w:val="Hipercze"/>
                <w:rFonts w:cstheme="minorHAnsi"/>
                <w:noProof/>
              </w:rPr>
              <w:t>II.I.6.5. Wyniki Testów Prototypu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4DEA9C" w14:textId="61B3108C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2" w:history="1">
            <w:r w:rsidR="009A3704" w:rsidRPr="001246A6">
              <w:rPr>
                <w:rStyle w:val="Hipercze"/>
                <w:rFonts w:cstheme="minorHAnsi"/>
                <w:noProof/>
              </w:rPr>
              <w:t>II.I.7.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2E2A87" w14:textId="30CA124E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3" w:history="1">
            <w:r w:rsidR="009A3704" w:rsidRPr="001246A6">
              <w:rPr>
                <w:rStyle w:val="Hipercze"/>
                <w:rFonts w:cstheme="minorHAnsi"/>
                <w:noProof/>
              </w:rPr>
              <w:t>II.I.8.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2225E4C" w14:textId="6CA96D87" w:rsidR="009A3704" w:rsidRPr="001246A6" w:rsidRDefault="00A53552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3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II.II. Etap II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_Toc73430334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52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B8880F9" w14:textId="139CEA39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5" w:history="1">
            <w:r w:rsidR="009A3704" w:rsidRPr="001246A6">
              <w:rPr>
                <w:rStyle w:val="Hipercze"/>
                <w:rFonts w:cstheme="minorHAnsi"/>
                <w:noProof/>
              </w:rPr>
              <w:t>II.II.1.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C89192" w14:textId="38681B7E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6" w:history="1">
            <w:r w:rsidR="009A3704" w:rsidRPr="001246A6">
              <w:rPr>
                <w:rStyle w:val="Hipercze"/>
                <w:rFonts w:cstheme="minorHAnsi"/>
                <w:noProof/>
              </w:rPr>
              <w:t>II.II.2.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8561F5" w14:textId="6E36B19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7" w:history="1">
            <w:r w:rsidR="009A3704" w:rsidRPr="001246A6">
              <w:rPr>
                <w:rStyle w:val="Hipercze"/>
                <w:rFonts w:cstheme="minorHAnsi"/>
                <w:noProof/>
              </w:rPr>
              <w:t>II.II.3.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B0BDEA1" w14:textId="61E35E76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8" w:history="1">
            <w:r w:rsidR="009A3704" w:rsidRPr="001246A6">
              <w:rPr>
                <w:rStyle w:val="Hipercze"/>
                <w:rFonts w:cstheme="minorHAnsi"/>
                <w:noProof/>
              </w:rPr>
              <w:t>II.II.4. Uruchomienie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688C2C" w14:textId="02DF0621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9" w:history="1">
            <w:r w:rsidR="009A3704" w:rsidRPr="001246A6">
              <w:rPr>
                <w:rStyle w:val="Hipercze"/>
                <w:rFonts w:cstheme="minorHAnsi"/>
                <w:noProof/>
              </w:rPr>
              <w:t>II.II.5. Testy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2D64AFB" w14:textId="29A56EE3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0" w:history="1">
            <w:r w:rsidR="009A3704" w:rsidRPr="001246A6">
              <w:rPr>
                <w:rStyle w:val="Hipercze"/>
                <w:rFonts w:cstheme="minorHAnsi"/>
                <w:noProof/>
              </w:rPr>
              <w:t>II.II.5.1.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072E3D" w14:textId="212A6216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1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85B6B3" w14:textId="635C14F9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2" w:history="1">
            <w:r w:rsidR="009A3704" w:rsidRPr="001246A6">
              <w:rPr>
                <w:rStyle w:val="Hipercze"/>
                <w:rFonts w:cstheme="minorHAnsi"/>
                <w:noProof/>
              </w:rPr>
              <w:t>II.II.5.3. Wynik oczekiwany Testów Systemu Demonstratora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CBEB105" w14:textId="630F4152" w:rsidR="009A3704" w:rsidRPr="001246A6" w:rsidRDefault="00A53552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3" w:history="1">
            <w:r w:rsidR="009A3704" w:rsidRPr="001246A6">
              <w:rPr>
                <w:rStyle w:val="Hipercze"/>
                <w:rFonts w:cstheme="minorHAnsi"/>
                <w:noProof/>
              </w:rPr>
              <w:t>II.II.5.4.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3ED92AC" w14:textId="25F8E6F6" w:rsidR="00295C0C" w:rsidRPr="001246A6" w:rsidRDefault="00295C0C">
          <w:pPr>
            <w:rPr>
              <w:rFonts w:cstheme="minorHAnsi"/>
            </w:rPr>
          </w:pPr>
          <w:r w:rsidRPr="001246A6">
            <w:rPr>
              <w:rFonts w:cstheme="minorHAnsi"/>
              <w:b/>
              <w:bCs/>
              <w:szCs w:val="22"/>
            </w:rPr>
            <w:fldChar w:fldCharType="end"/>
          </w:r>
        </w:p>
      </w:sdtContent>
    </w:sdt>
    <w:p w14:paraId="5C139DFC" w14:textId="682FB72E" w:rsidR="0004505F" w:rsidRPr="001246A6" w:rsidRDefault="0004505F" w:rsidP="00295C0C">
      <w:pPr>
        <w:rPr>
          <w:rFonts w:eastAsia="Times New Roman" w:cstheme="minorHAnsi"/>
          <w:color w:val="000000" w:themeColor="text1"/>
          <w:sz w:val="20"/>
          <w:lang w:bidi="ar-SA"/>
        </w:rPr>
      </w:pPr>
      <w:r w:rsidRPr="001246A6">
        <w:rPr>
          <w:rFonts w:cstheme="minorHAnsi"/>
          <w:color w:val="000000" w:themeColor="text1"/>
        </w:rPr>
        <w:br w:type="page"/>
      </w:r>
    </w:p>
    <w:p w14:paraId="510BDD95" w14:textId="015C31DD" w:rsidR="00C7434E" w:rsidRPr="001246A6" w:rsidRDefault="3669EEC3" w:rsidP="001246A6">
      <w:pPr>
        <w:pStyle w:val="Nagwek1"/>
      </w:pPr>
      <w:bookmarkStart w:id="1" w:name="_Toc73430291"/>
      <w:r w:rsidRPr="001246A6">
        <w:lastRenderedPageBreak/>
        <w:t>Informacje ogólne</w:t>
      </w:r>
      <w:bookmarkEnd w:id="1"/>
    </w:p>
    <w:p w14:paraId="17DBD45C" w14:textId="6A925915" w:rsidR="00C86D38" w:rsidRPr="001246A6" w:rsidRDefault="4146BCEE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dokumencie Zamawiający określa Harmonogram </w:t>
      </w:r>
      <w:r w:rsidR="3BD9F41A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Przedsięwziąć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zakres i Wyniki Prac Etapu prowadzonych w Etapach I </w:t>
      </w:r>
      <w:proofErr w:type="spellStart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proofErr w:type="spellEnd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II oraz zakres Testów. </w:t>
      </w:r>
    </w:p>
    <w:p w14:paraId="28726FB7" w14:textId="541FE482" w:rsidR="00C7434E" w:rsidRPr="001246A6" w:rsidRDefault="2E84C5B0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Przedsięwzięcia „Wentylacja dla szkół i domów” prace badawczo-rozwojowe prowadzone będą w ramach dwóch równolegle </w:t>
      </w:r>
      <w:r w:rsidR="5232E4DB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niezależnie od siebie 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realizowanych Działań</w:t>
      </w:r>
      <w:r w:rsidR="0744F5D8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(części zamówienia)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9348384" w14:textId="404C5865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1: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„Wentylacja </w:t>
      </w:r>
      <w:proofErr w:type="spellStart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sal</w:t>
      </w:r>
      <w:proofErr w:type="spellEnd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lekcyjnych”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działanie za pomocą Prototypu Systemu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 I) oraz D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warunkach rzeczywistych tj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. zamontowanego w istniejących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alach lekcyjnych (Etap II), </w:t>
      </w:r>
    </w:p>
    <w:p w14:paraId="07A3D2F8" w14:textId="668E2372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2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„Wentylacja mieszkań”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 za pomocą Prototypu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wraz z Centralnym systemem nadzorującym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940530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I) oraz Demonstratora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entylacji w warunkach rzeczywistych tj. zamontowanego w istniejących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ieszkaniach (Etap II).</w:t>
      </w:r>
    </w:p>
    <w:p w14:paraId="75F2AC8B" w14:textId="062A1666" w:rsidR="00FD2B9D" w:rsidRPr="001246A6" w:rsidRDefault="5232E4DB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Selekcja </w:t>
      </w:r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Etapu I </w:t>
      </w:r>
      <w:proofErr w:type="spellStart"/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proofErr w:type="spellEnd"/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Ocena Końcowa są prowadzone w obu Działaniach niezależnie od siebie.</w:t>
      </w:r>
    </w:p>
    <w:p w14:paraId="10ED2694" w14:textId="025011FA" w:rsidR="00C7434E" w:rsidRPr="001246A6" w:rsidRDefault="46800839" w:rsidP="2FFF7F0D">
      <w:pPr>
        <w:pStyle w:val="Tekstpodstawowy1"/>
        <w:rPr>
          <w:rStyle w:val="eop"/>
          <w:rFonts w:asciiTheme="minorHAnsi" w:hAnsiTheme="minorHAnsi" w:cstheme="minorHAnsi"/>
          <w:color w:val="C00000"/>
          <w:sz w:val="22"/>
          <w:szCs w:val="22"/>
          <w:shd w:val="clear" w:color="auto" w:fill="FFFFFF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Uproszczony schemat realizacji Przedsięwzięcia z podziałem na poszczególne </w:t>
      </w:r>
      <w:r w:rsidR="390C26D9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Działania przedstawiono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rysunku 1. </w:t>
      </w:r>
    </w:p>
    <w:p w14:paraId="181D09D6" w14:textId="497C416E" w:rsidR="00500E60" w:rsidRPr="001246A6" w:rsidRDefault="00141266">
      <w:pPr>
        <w:rPr>
          <w:rFonts w:cstheme="minorHAnsi"/>
          <w:color w:val="2B579A"/>
          <w:szCs w:val="22"/>
          <w:shd w:val="clear" w:color="auto" w:fill="E6E6E6"/>
          <w:lang w:eastAsia="pl-PL"/>
        </w:rPr>
      </w:pPr>
      <w:r w:rsidRPr="001246A6">
        <w:rPr>
          <w:rFonts w:cstheme="minorHAnsi"/>
          <w:noProof/>
          <w:color w:val="2B579A"/>
          <w:szCs w:val="22"/>
          <w:shd w:val="clear" w:color="auto" w:fill="E6E6E6"/>
          <w:lang w:eastAsia="pl-PL" w:bidi="ar-SA"/>
        </w:rPr>
        <w:drawing>
          <wp:inline distT="0" distB="0" distL="0" distR="0" wp14:anchorId="2FB87B24" wp14:editId="706AD9FD">
            <wp:extent cx="5791200" cy="27781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8"/>
                    <a:stretch/>
                  </pic:blipFill>
                  <pic:spPr bwMode="auto">
                    <a:xfrm>
                      <a:off x="0" y="0"/>
                      <a:ext cx="5796499" cy="278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77868" w14:textId="77777777" w:rsidR="00F23DB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</w:p>
    <w:p w14:paraId="3327B493" w14:textId="5D9E207B" w:rsidR="00500E6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>Rys. 1. Schemat realizacji P</w:t>
      </w:r>
      <w:r w:rsidR="00500E60" w:rsidRPr="001246A6">
        <w:rPr>
          <w:rFonts w:cstheme="minorHAnsi"/>
          <w:color w:val="000000" w:themeColor="text1"/>
          <w:szCs w:val="22"/>
          <w:lang w:eastAsia="pl-PL"/>
        </w:rPr>
        <w:t>rzedsięwzięcia „Wentylacja dla szkół i domów”</w:t>
      </w:r>
    </w:p>
    <w:p w14:paraId="2EF068E7" w14:textId="2B4EFE0B" w:rsidR="00500E60" w:rsidRPr="001246A6" w:rsidRDefault="00500E60">
      <w:pPr>
        <w:rPr>
          <w:rFonts w:cstheme="minorHAnsi"/>
          <w:color w:val="000000" w:themeColor="text1"/>
          <w:szCs w:val="22"/>
          <w:lang w:eastAsia="pl-PL"/>
        </w:rPr>
      </w:pPr>
    </w:p>
    <w:p w14:paraId="1074C949" w14:textId="328A3DE2" w:rsidR="004C1C4F" w:rsidRPr="001246A6" w:rsidRDefault="00BD3A55" w:rsidP="00BD3A55">
      <w:pPr>
        <w:jc w:val="both"/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 xml:space="preserve">Szczegółowe informacje na temat każdego Działania przedstawiono w dalszej części niniejszego Załącznika. </w:t>
      </w:r>
    </w:p>
    <w:p w14:paraId="7C74D6AC" w14:textId="77777777" w:rsidR="004C1C4F" w:rsidRPr="001246A6" w:rsidRDefault="004C1C4F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br w:type="page"/>
      </w:r>
    </w:p>
    <w:p w14:paraId="03F4C119" w14:textId="08A2BA0D" w:rsidR="00E20491" w:rsidRPr="001246A6" w:rsidRDefault="59D17A8B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2" w:name="_Toc73430292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A - DZIAŁANIE</w:t>
      </w:r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 xml:space="preserve"> 1: „Wentylacja </w:t>
      </w:r>
      <w:proofErr w:type="spellStart"/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>sal</w:t>
      </w:r>
      <w:proofErr w:type="spellEnd"/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 xml:space="preserve"> lekcyjnych”</w:t>
      </w:r>
      <w:bookmarkEnd w:id="2"/>
    </w:p>
    <w:p w14:paraId="0A964B1D" w14:textId="48646605" w:rsidR="00B64DBA" w:rsidRPr="001246A6" w:rsidRDefault="368B5E68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" w:name="_Toc67183580"/>
      <w:bookmarkStart w:id="4" w:name="_Toc73430293"/>
      <w:r w:rsidRPr="001246A6">
        <w:rPr>
          <w:rFonts w:cstheme="minorHAnsi"/>
        </w:rPr>
        <w:t>I.</w:t>
      </w:r>
      <w:r w:rsidR="74F47025" w:rsidRPr="001246A6">
        <w:rPr>
          <w:rFonts w:cstheme="minorHAnsi"/>
        </w:rPr>
        <w:t xml:space="preserve"> </w:t>
      </w:r>
      <w:r w:rsidR="5BC5402E" w:rsidRPr="001246A6">
        <w:rPr>
          <w:rFonts w:cstheme="minorHAnsi"/>
        </w:rPr>
        <w:t>Informacje ogólne</w:t>
      </w:r>
      <w:bookmarkEnd w:id="3"/>
      <w:r w:rsidR="4862B39E" w:rsidRPr="001246A6">
        <w:rPr>
          <w:rFonts w:cstheme="minorHAnsi"/>
        </w:rPr>
        <w:t xml:space="preserve"> dla Działania 1 „Wentylacja </w:t>
      </w:r>
      <w:proofErr w:type="spellStart"/>
      <w:r w:rsidR="4862B39E" w:rsidRPr="001246A6">
        <w:rPr>
          <w:rFonts w:cstheme="minorHAnsi"/>
        </w:rPr>
        <w:t>sal</w:t>
      </w:r>
      <w:proofErr w:type="spellEnd"/>
      <w:r w:rsidR="4862B39E" w:rsidRPr="001246A6">
        <w:rPr>
          <w:rFonts w:cstheme="minorHAnsi"/>
        </w:rPr>
        <w:t xml:space="preserve"> lekcyjnych”</w:t>
      </w:r>
      <w:bookmarkEnd w:id="4"/>
    </w:p>
    <w:p w14:paraId="5BC96014" w14:textId="43CCF94A" w:rsidR="00E20491" w:rsidRPr="001246A6" w:rsidRDefault="40DF5837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Przedmiotem prac badawczo-rozwojowych </w:t>
      </w:r>
      <w:r w:rsidR="37C45982" w:rsidRPr="001246A6">
        <w:rPr>
          <w:rFonts w:eastAsia="Calibri" w:cstheme="minorHAnsi"/>
          <w:lang w:eastAsia="pl-PL"/>
        </w:rPr>
        <w:t>Uczestników Przedsięwzięcia</w:t>
      </w:r>
      <w:r w:rsidRPr="001246A6">
        <w:rPr>
          <w:rFonts w:eastAsia="Calibri" w:cstheme="minorHAnsi"/>
          <w:lang w:eastAsia="pl-PL"/>
        </w:rPr>
        <w:t xml:space="preserve"> dopuszczonych do realizacji Przedsięwzięcia w ramach Działania 1 „</w:t>
      </w:r>
      <w:r w:rsidRPr="001246A6">
        <w:rPr>
          <w:rFonts w:eastAsia="Calibri" w:cstheme="minorHAnsi"/>
          <w:i/>
          <w:iCs/>
          <w:lang w:eastAsia="pl-PL"/>
        </w:rPr>
        <w:t xml:space="preserve">Wentylacja </w:t>
      </w:r>
      <w:proofErr w:type="spellStart"/>
      <w:r w:rsidRPr="001246A6">
        <w:rPr>
          <w:rFonts w:eastAsia="Calibri" w:cstheme="minorHAnsi"/>
          <w:i/>
          <w:iCs/>
          <w:lang w:eastAsia="pl-PL"/>
        </w:rPr>
        <w:t>sal</w:t>
      </w:r>
      <w:proofErr w:type="spellEnd"/>
      <w:r w:rsidRPr="001246A6">
        <w:rPr>
          <w:rFonts w:eastAsia="Calibri" w:cstheme="minorHAnsi"/>
          <w:i/>
          <w:iCs/>
          <w:lang w:eastAsia="pl-PL"/>
        </w:rPr>
        <w:t xml:space="preserve"> lekcyjnych</w:t>
      </w:r>
      <w:r w:rsidRPr="001246A6">
        <w:rPr>
          <w:rFonts w:eastAsia="Calibri" w:cstheme="minorHAnsi"/>
          <w:lang w:eastAsia="pl-PL"/>
        </w:rPr>
        <w:t>” jest o</w:t>
      </w:r>
      <w:r w:rsidR="4A152FAA"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="4A152FAA"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wdrożenie innowacyjnych, efektywnych ekonomicznie </w:t>
      </w:r>
      <w:r w:rsidRPr="001246A6">
        <w:rPr>
          <w:rFonts w:eastAsia="Calibri" w:cstheme="minorHAnsi"/>
          <w:color w:val="000000" w:themeColor="text1"/>
          <w:lang w:eastAsia="pl-PL"/>
        </w:rPr>
        <w:t>systemów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 salach lekcyjnych i</w:t>
      </w:r>
      <w:r w:rsidR="376CC799" w:rsidRPr="001246A6">
        <w:rPr>
          <w:rFonts w:eastAsia="Calibri" w:cstheme="minorHAnsi"/>
          <w:color w:val="000000" w:themeColor="text1"/>
          <w:lang w:eastAsia="pl-PL"/>
        </w:rPr>
        <w:t> </w:t>
      </w:r>
      <w:r w:rsidRPr="001246A6">
        <w:rPr>
          <w:rFonts w:eastAsia="Calibri" w:cstheme="minorHAnsi"/>
          <w:color w:val="000000" w:themeColor="text1"/>
          <w:lang w:eastAsia="pl-PL"/>
        </w:rPr>
        <w:t>zaprezentowanie jej działania poprzez kolejno Prototyp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Systemu w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entylacji</w:t>
      </w:r>
      <w:r w:rsidR="072362D2" w:rsidRPr="001246A6">
        <w:rPr>
          <w:rFonts w:eastAsia="Calibri" w:cstheme="minorHAnsi"/>
          <w:color w:val="000000" w:themeColor="text1"/>
          <w:lang w:eastAsia="pl-PL"/>
        </w:rPr>
        <w:t xml:space="preserve"> A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arządzającym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i Demonstrator Systemu w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entylacji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6CC799" w:rsidRPr="001246A6">
        <w:rPr>
          <w:rFonts w:eastAsia="Calibri" w:cstheme="minorHAnsi"/>
          <w:color w:val="000000" w:themeColor="text1"/>
          <w:lang w:eastAsia="pl-PL"/>
        </w:rPr>
        <w:t xml:space="preserve">arządzającym. Opracowany System A musi spełniać założenia wskazane w Załączniku nr 1 do Regulaminu – Wymagania Obligatoryjne, Konkursowe i Jakościowe. </w:t>
      </w:r>
    </w:p>
    <w:p w14:paraId="6C806D83" w14:textId="722C7C3F" w:rsidR="00F65C1D" w:rsidRPr="001246A6" w:rsidRDefault="00F65C1D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</w:t>
      </w:r>
      <w:r w:rsidR="00E20491" w:rsidRPr="001246A6">
        <w:rPr>
          <w:rFonts w:eastAsia="Calibri" w:cstheme="minorHAnsi"/>
          <w:szCs w:val="22"/>
          <w:lang w:eastAsia="pl-PL"/>
        </w:rPr>
        <w:t xml:space="preserve">Prac B+R w ramach </w:t>
      </w:r>
      <w:r w:rsidRPr="001246A6">
        <w:rPr>
          <w:rFonts w:eastAsia="Calibri" w:cstheme="minorHAnsi"/>
          <w:szCs w:val="22"/>
          <w:lang w:eastAsia="pl-PL"/>
        </w:rPr>
        <w:t xml:space="preserve">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rozpoczyna się wraz z podpisaniem Umów pomiędzy </w:t>
      </w:r>
      <w:r w:rsidR="003C035D" w:rsidRPr="001246A6">
        <w:rPr>
          <w:rFonts w:eastAsia="Calibri" w:cstheme="minorHAnsi"/>
          <w:szCs w:val="22"/>
          <w:lang w:eastAsia="pl-PL"/>
        </w:rPr>
        <w:t xml:space="preserve">Uczestnikami 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wybranymi w ramach przeprowadzonego </w:t>
      </w:r>
      <w:r w:rsidR="00F52C42" w:rsidRPr="001246A6">
        <w:rPr>
          <w:rFonts w:eastAsia="Calibri" w:cstheme="minorHAnsi"/>
          <w:szCs w:val="22"/>
          <w:lang w:eastAsia="pl-PL"/>
        </w:rPr>
        <w:t>Postępowania</w:t>
      </w:r>
      <w:r w:rsidR="00E20491" w:rsidRPr="001246A6">
        <w:rPr>
          <w:rFonts w:eastAsia="Calibri" w:cstheme="minorHAnsi"/>
          <w:szCs w:val="22"/>
          <w:lang w:eastAsia="pl-PL"/>
        </w:rPr>
        <w:t>, a</w:t>
      </w:r>
      <w:r w:rsidR="00F52C42" w:rsidRPr="001246A6">
        <w:rPr>
          <w:rFonts w:eastAsia="Calibri" w:cstheme="minorHAnsi"/>
          <w:szCs w:val="22"/>
          <w:lang w:eastAsia="pl-PL"/>
        </w:rPr>
        <w:t> </w:t>
      </w:r>
      <w:r w:rsidR="00E20491" w:rsidRPr="001246A6">
        <w:rPr>
          <w:rFonts w:eastAsia="Calibri" w:cstheme="minorHAnsi"/>
          <w:szCs w:val="22"/>
          <w:lang w:eastAsia="pl-PL"/>
        </w:rPr>
        <w:t xml:space="preserve">Zamawiającym. </w:t>
      </w:r>
    </w:p>
    <w:p w14:paraId="11DE2865" w14:textId="2E92F289" w:rsidR="00E20491" w:rsidRPr="001246A6" w:rsidRDefault="00E20491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6625ACDA" w14:textId="5370CE62" w:rsidR="00A64728" w:rsidRPr="001246A6" w:rsidRDefault="611855CE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="7214BFC7" w:rsidRPr="001246A6">
        <w:rPr>
          <w:rFonts w:cstheme="minorHAnsi"/>
        </w:rPr>
        <w:t xml:space="preserve"> w ramach którego </w:t>
      </w:r>
      <w:r w:rsidR="2A85A951" w:rsidRPr="001246A6">
        <w:rPr>
          <w:rFonts w:cstheme="minorHAnsi"/>
        </w:rPr>
        <w:t>Uczestnicy Przedsięwzięcia</w:t>
      </w:r>
      <w:r w:rsidR="4862B39E" w:rsidRPr="001246A6">
        <w:rPr>
          <w:rFonts w:cstheme="minorHAnsi"/>
        </w:rPr>
        <w:t xml:space="preserve"> będą prowadzić P</w:t>
      </w:r>
      <w:r w:rsidR="6D5AF95E" w:rsidRPr="001246A6">
        <w:rPr>
          <w:rFonts w:cstheme="minorHAnsi"/>
        </w:rPr>
        <w:t>race B+R</w:t>
      </w:r>
      <w:r w:rsidR="7214BFC7" w:rsidRPr="001246A6">
        <w:rPr>
          <w:rFonts w:cstheme="minorHAnsi"/>
        </w:rPr>
        <w:t xml:space="preserve"> </w:t>
      </w:r>
      <w:r w:rsidR="4862B39E" w:rsidRPr="001246A6">
        <w:rPr>
          <w:rFonts w:cstheme="minorHAnsi"/>
        </w:rPr>
        <w:t xml:space="preserve">w zakresie opracowania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 xml:space="preserve"> I, w szczególności Prototyp</w:t>
      </w:r>
      <w:r w:rsidR="7F27F633" w:rsidRPr="001246A6">
        <w:rPr>
          <w:rFonts w:cstheme="minorHAnsi"/>
        </w:rPr>
        <w:t>u</w:t>
      </w:r>
      <w:r w:rsidR="0FC20A16" w:rsidRPr="001246A6">
        <w:rPr>
          <w:rFonts w:cstheme="minorHAnsi"/>
        </w:rPr>
        <w:t xml:space="preserve"> Systemu w</w:t>
      </w:r>
      <w:r w:rsidR="4862B39E" w:rsidRPr="001246A6">
        <w:rPr>
          <w:rFonts w:cstheme="minorHAnsi"/>
        </w:rPr>
        <w:t>entylacji</w:t>
      </w:r>
      <w:r w:rsidR="07373113" w:rsidRPr="001246A6">
        <w:rPr>
          <w:rFonts w:cstheme="minorHAnsi"/>
        </w:rPr>
        <w:t xml:space="preserve"> A</w:t>
      </w:r>
      <w:r w:rsidR="4862B39E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4862B39E" w:rsidRPr="001246A6">
        <w:rPr>
          <w:rFonts w:cstheme="minorHAnsi"/>
        </w:rPr>
        <w:t xml:space="preserve"> systemem zarządzającym</w:t>
      </w:r>
      <w:r w:rsidR="5B9CD4D5" w:rsidRPr="001246A6">
        <w:rPr>
          <w:rFonts w:cstheme="minorHAnsi"/>
        </w:rPr>
        <w:t>.</w:t>
      </w:r>
      <w:r w:rsidR="70E16DE3" w:rsidRPr="001246A6">
        <w:rPr>
          <w:rFonts w:cstheme="minorHAnsi"/>
        </w:rPr>
        <w:t xml:space="preserve"> Po Pracach B+R w trakcie Etapu</w:t>
      </w:r>
      <w:r w:rsidR="7F27F633" w:rsidRPr="001246A6">
        <w:rPr>
          <w:rFonts w:cstheme="minorHAnsi"/>
        </w:rPr>
        <w:t xml:space="preserve"> I</w:t>
      </w:r>
      <w:r w:rsidR="70E16DE3" w:rsidRPr="001246A6">
        <w:rPr>
          <w:rFonts w:cstheme="minorHAnsi"/>
        </w:rPr>
        <w:t xml:space="preserve">, </w:t>
      </w:r>
      <w:r w:rsidR="5B9CD4D5" w:rsidRPr="001246A6">
        <w:rPr>
          <w:rFonts w:cstheme="minorHAnsi"/>
        </w:rPr>
        <w:t>opracowane przez</w:t>
      </w:r>
      <w:r w:rsidR="0FC20A16" w:rsidRPr="001246A6">
        <w:rPr>
          <w:rFonts w:cstheme="minorHAnsi"/>
        </w:rPr>
        <w:t xml:space="preserve"> </w:t>
      </w:r>
      <w:r w:rsidR="7574D4D6" w:rsidRPr="001246A6">
        <w:rPr>
          <w:rFonts w:cstheme="minorHAnsi"/>
        </w:rPr>
        <w:t>Uczestników Przedsięwzięcia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Prototypy Systemów w</w:t>
      </w:r>
      <w:r w:rsidR="5B9CD4D5" w:rsidRPr="001246A6">
        <w:rPr>
          <w:rFonts w:cstheme="minorHAnsi"/>
        </w:rPr>
        <w:t>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 xml:space="preserve">arządzającym zostaną poddane Testom prowadzone przez Zamawiającego. Po ich zakończeniu Zamawiający dokona Oceny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>, w tym w szczególności testowanych Prototypów System</w:t>
      </w:r>
      <w:r w:rsidR="7F27F633" w:rsidRPr="001246A6">
        <w:rPr>
          <w:rFonts w:cstheme="minorHAnsi"/>
        </w:rPr>
        <w:t>u</w:t>
      </w:r>
      <w:r w:rsidR="5B9CD4D5" w:rsidRPr="001246A6">
        <w:rPr>
          <w:rFonts w:cstheme="minorHAnsi"/>
        </w:rPr>
        <w:t xml:space="preserve"> we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>arządzającym pod względem zgodności z wymaganiami</w:t>
      </w:r>
      <w:r w:rsidR="7F27F633" w:rsidRPr="001246A6">
        <w:rPr>
          <w:rFonts w:cstheme="minorHAnsi"/>
        </w:rPr>
        <w:t xml:space="preserve"> zawartymi w Załączniku nr 1 do Regulaminu</w:t>
      </w:r>
      <w:r w:rsidR="5B9CD4D5" w:rsidRPr="001246A6">
        <w:rPr>
          <w:rFonts w:cstheme="minorHAnsi"/>
        </w:rPr>
        <w:t xml:space="preserve"> i Wnioskiem Wykonawcy oraz Selekcji Wykonawcy do Etapu II. </w:t>
      </w:r>
    </w:p>
    <w:p w14:paraId="72D4B6A5" w14:textId="4D30F01C" w:rsidR="00A067AA" w:rsidRPr="001246A6" w:rsidRDefault="0D72E8F4" w:rsidP="7ADEC60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</w:t>
      </w:r>
      <w:r w:rsidR="6FA1469F" w:rsidRPr="001246A6">
        <w:rPr>
          <w:rFonts w:cstheme="minorHAnsi"/>
        </w:rPr>
        <w:t>Uczestnik Przedsięwzięcia</w:t>
      </w:r>
      <w:r w:rsidR="40DF5837" w:rsidRPr="001246A6">
        <w:rPr>
          <w:rFonts w:cstheme="minorHAnsi"/>
        </w:rPr>
        <w:t xml:space="preserve"> </w:t>
      </w:r>
      <w:r w:rsidR="7589549E" w:rsidRPr="001246A6">
        <w:rPr>
          <w:rFonts w:cstheme="minorHAnsi"/>
        </w:rPr>
        <w:t>wybrany w ramach Selekcji będzie prowadził dalsze Prace B+R, w wyniku których opracuje Demonstrator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 xml:space="preserve">Szkolnym </w:t>
      </w:r>
      <w:r w:rsidR="7589549E" w:rsidRPr="001246A6">
        <w:rPr>
          <w:rFonts w:cstheme="minorHAnsi"/>
        </w:rPr>
        <w:t>systemem zarządzającym. Po zakończeniu Prac B+R w Etapie II, Zamawiający dokona oceny Demonstratora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>Szkolnym</w:t>
      </w:r>
      <w:r w:rsidR="7589549E" w:rsidRPr="001246A6">
        <w:rPr>
          <w:rFonts w:cstheme="minorHAnsi"/>
        </w:rPr>
        <w:t xml:space="preserve"> systemem zarządzającym, pod kątem zgodności z wymaganiami </w:t>
      </w:r>
      <w:r w:rsidR="00CD042D" w:rsidRPr="001246A6">
        <w:rPr>
          <w:rFonts w:cstheme="minorHAnsi"/>
        </w:rPr>
        <w:t xml:space="preserve">zawartymi w Załączniku nr 1 do Regulaminu </w:t>
      </w:r>
      <w:r w:rsidR="7589549E" w:rsidRPr="001246A6">
        <w:rPr>
          <w:rFonts w:cstheme="minorHAnsi"/>
        </w:rPr>
        <w:t xml:space="preserve">i Wnioskiem </w:t>
      </w:r>
      <w:r w:rsidR="6FA1469F" w:rsidRPr="001246A6">
        <w:rPr>
          <w:rFonts w:cstheme="minorHAnsi"/>
        </w:rPr>
        <w:t xml:space="preserve">Uczestnika </w:t>
      </w:r>
      <w:r w:rsidR="77719AB4" w:rsidRPr="001246A6">
        <w:rPr>
          <w:rFonts w:cstheme="minorHAnsi"/>
        </w:rPr>
        <w:t>Przedsięwzięcia</w:t>
      </w:r>
      <w:r w:rsidR="7589549E" w:rsidRPr="001246A6">
        <w:rPr>
          <w:rFonts w:cstheme="minorHAnsi"/>
        </w:rPr>
        <w:t xml:space="preserve">. </w:t>
      </w:r>
    </w:p>
    <w:p w14:paraId="7306FDB9" w14:textId="7EDA0A58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Czas trwania poszczególnych Etapów w ramach Działania 1: </w:t>
      </w:r>
      <w:r w:rsidR="00520DB4" w:rsidRPr="001246A6">
        <w:rPr>
          <w:rFonts w:cstheme="minorHAnsi"/>
          <w:szCs w:val="22"/>
        </w:rPr>
        <w:t>„</w:t>
      </w:r>
      <w:r w:rsidRPr="001246A6">
        <w:rPr>
          <w:rFonts w:cstheme="minorHAnsi"/>
          <w:i/>
          <w:szCs w:val="22"/>
        </w:rPr>
        <w:t xml:space="preserve">Wentylacja </w:t>
      </w:r>
      <w:proofErr w:type="spellStart"/>
      <w:r w:rsidRPr="001246A6">
        <w:rPr>
          <w:rFonts w:cstheme="minorHAnsi"/>
          <w:i/>
          <w:szCs w:val="22"/>
        </w:rPr>
        <w:t>sal</w:t>
      </w:r>
      <w:proofErr w:type="spellEnd"/>
      <w:r w:rsidRPr="001246A6">
        <w:rPr>
          <w:rFonts w:cstheme="minorHAnsi"/>
          <w:i/>
          <w:szCs w:val="22"/>
        </w:rPr>
        <w:t xml:space="preserve"> lekcyjnych</w:t>
      </w:r>
      <w:r w:rsidRPr="001246A6">
        <w:rPr>
          <w:rFonts w:cstheme="minorHAnsi"/>
          <w:szCs w:val="22"/>
        </w:rPr>
        <w:t xml:space="preserve">” przedstawiono w Tabeli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 xml:space="preserve">1. </w:t>
      </w:r>
    </w:p>
    <w:p w14:paraId="5568DC2E" w14:textId="70B2720C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Tabela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 xml:space="preserve">1. Harmonogram realizacji Przedsięwzięcia dla Działania 1 „Wentylacja </w:t>
      </w:r>
      <w:proofErr w:type="spellStart"/>
      <w:r w:rsidRPr="001246A6">
        <w:rPr>
          <w:rFonts w:cstheme="minorHAnsi"/>
          <w:szCs w:val="22"/>
        </w:rPr>
        <w:t>sal</w:t>
      </w:r>
      <w:proofErr w:type="spellEnd"/>
      <w:r w:rsidRPr="001246A6">
        <w:rPr>
          <w:rFonts w:cstheme="minorHAnsi"/>
          <w:szCs w:val="22"/>
        </w:rPr>
        <w:t xml:space="preserve"> lekcyjnych”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3153EA" w:rsidRPr="001246A6" w14:paraId="35D6E5A3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0486E72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15C1E016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24D383C1" w14:textId="3B8F24F3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</w:t>
            </w:r>
            <w:r w:rsidR="00EA7F5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zakończenia *</w:t>
            </w:r>
          </w:p>
          <w:p w14:paraId="582ED7DE" w14:textId="737CA757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7E23934D" w14:textId="247827DE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</w:t>
            </w:r>
            <w:r w:rsidR="003C035D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czba Uczestników Przedsięwzięcia</w:t>
            </w:r>
          </w:p>
        </w:tc>
      </w:tr>
      <w:tr w:rsidR="003153EA" w:rsidRPr="001246A6" w14:paraId="65AB8D01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E6E14CC" w14:textId="5C647234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</w:t>
            </w:r>
            <w:r w:rsidR="003C035D"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0209BDE" w14:textId="32A573F9" w:rsidR="003153EA" w:rsidRPr="001246A6" w:rsidRDefault="003C035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Termin 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116B38D5" w14:textId="5DA91576" w:rsidR="003153EA" w:rsidRPr="001246A6" w:rsidRDefault="00522AC6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</w:t>
            </w:r>
            <w:r w:rsidR="00F52C42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74FB3EF7" w14:textId="181C516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553CB5F4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E11624A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BF4AB9D" w14:textId="745C4929" w:rsidR="003153EA" w:rsidRPr="001246A6" w:rsidRDefault="003153EA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="00445BED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35C2F3BA" w14:textId="710AFAE4" w:rsidR="003153EA" w:rsidRPr="001246A6" w:rsidRDefault="000852AF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04505F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</w:t>
            </w:r>
            <w:r w:rsidR="003C035D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B0C62F1" w14:textId="596FEC2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52C42" w:rsidRPr="001246A6" w14:paraId="446589BF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8C41260" w14:textId="77777777" w:rsidR="00F52C42" w:rsidRPr="001246A6" w:rsidRDefault="00F52C42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01AAD7" w14:textId="53AC09EA" w:rsidR="00F52C42" w:rsidRPr="001246A6" w:rsidRDefault="00F52C42" w:rsidP="00E3519E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0C03DC44" w14:textId="4D1EB74B" w:rsidR="00F52C42" w:rsidRPr="001246A6" w:rsidRDefault="00381C52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5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07</w:t>
              </w:r>
            </w:ins>
            <w:del w:id="6" w:author="Autor">
              <w:r w:rsidR="00522AC6" w:rsidRPr="5671E4B9" w:rsidDel="00522AC6">
                <w:rPr>
                  <w:rStyle w:val="normaltextrun"/>
                  <w:color w:val="000000" w:themeColor="text1"/>
                  <w:sz w:val="20"/>
                  <w:szCs w:val="20"/>
                </w:rPr>
                <w:delText>23</w:delText>
              </w:r>
            </w:del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ins w:id="7" w:author="Autor">
              <w:r w:rsidR="06910817" w:rsidRPr="5671E4B9">
                <w:rPr>
                  <w:rStyle w:val="normaltextrun"/>
                  <w:color w:val="000000" w:themeColor="text1"/>
                  <w:sz w:val="20"/>
                  <w:szCs w:val="20"/>
                </w:rPr>
                <w:t>7</w:t>
              </w:r>
            </w:ins>
            <w:del w:id="8" w:author="Autor">
              <w:r w:rsidR="00522AC6" w:rsidRPr="5671E4B9" w:rsidDel="00F52C42">
                <w:rPr>
                  <w:rStyle w:val="normaltextrun"/>
                  <w:color w:val="000000" w:themeColor="text1"/>
                  <w:sz w:val="20"/>
                  <w:szCs w:val="20"/>
                </w:rPr>
                <w:delText>6</w:delText>
              </w:r>
            </w:del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25CE3C" w14:textId="34D3D823" w:rsidR="00F52C42" w:rsidRPr="001246A6" w:rsidRDefault="00F52C42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3153EA" w:rsidRPr="001246A6" w14:paraId="771FE04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6857CC3B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B42F19E" w14:textId="22D7007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35EFE79E" w14:textId="18E59183" w:rsidR="003153EA" w:rsidRPr="001246A6" w:rsidRDefault="00381C52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9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09</w:t>
              </w:r>
            </w:ins>
            <w:del w:id="10" w:author="Autor">
              <w:r w:rsidR="00F52C42" w:rsidRPr="5671E4B9" w:rsidDel="00F52C42">
                <w:rPr>
                  <w:rStyle w:val="normaltextrun"/>
                  <w:color w:val="000000" w:themeColor="text1"/>
                  <w:sz w:val="20"/>
                  <w:szCs w:val="20"/>
                </w:rPr>
                <w:delText>30</w:delText>
              </w:r>
            </w:del>
            <w:r w:rsidR="000E4AB0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ins w:id="11" w:author="Autor">
              <w:r w:rsidR="481EFACC" w:rsidRPr="5671E4B9">
                <w:rPr>
                  <w:rStyle w:val="normaltextrun"/>
                  <w:color w:val="000000" w:themeColor="text1"/>
                  <w:sz w:val="20"/>
                  <w:szCs w:val="20"/>
                </w:rPr>
                <w:t>7</w:t>
              </w:r>
            </w:ins>
            <w:del w:id="12" w:author="Autor">
              <w:r w:rsidR="00F52C42" w:rsidRPr="5671E4B9" w:rsidDel="000E4AB0">
                <w:rPr>
                  <w:rStyle w:val="normaltextrun"/>
                  <w:color w:val="000000" w:themeColor="text1"/>
                  <w:sz w:val="20"/>
                  <w:szCs w:val="20"/>
                </w:rPr>
                <w:delText>6</w:delText>
              </w:r>
            </w:del>
            <w:r w:rsidR="003C035D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003153EA" w:rsidRPr="5671E4B9">
              <w:rPr>
                <w:rStyle w:val="normaltextrun"/>
                <w:color w:val="000000" w:themeColor="text1"/>
                <w:sz w:val="20"/>
                <w:szCs w:val="20"/>
              </w:rPr>
              <w:t>2021</w:t>
            </w:r>
          </w:p>
          <w:p w14:paraId="711858E1" w14:textId="466CB83F" w:rsidR="00445BED" w:rsidRPr="001246A6" w:rsidRDefault="00445BED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F7503CE" w14:textId="130CE776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304CFBE2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A2B9E75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6AA161" w14:textId="7B59EFC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5606F221" w14:textId="62A7C536" w:rsidR="003153EA" w:rsidRPr="001246A6" w:rsidRDefault="00445BED" w:rsidP="00522AC6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835BAD3" w14:textId="4E16A6B9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0082907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D497644" w14:textId="77777777" w:rsidR="003153EA" w:rsidRPr="001246A6" w:rsidRDefault="003153EA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4AD79C" w14:textId="7E052D0D" w:rsidR="003153EA" w:rsidRPr="001246A6" w:rsidRDefault="00445BED" w:rsidP="00ED0A27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500B6A5E" w14:textId="501F9F7B" w:rsidR="003153EA" w:rsidRPr="001246A6" w:rsidRDefault="00445BED" w:rsidP="00522AC6">
            <w:pPr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</w:t>
            </w:r>
            <w:r w:rsidR="003C035D"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0DF45B9" w14:textId="6383BD8B" w:rsidR="003153EA" w:rsidRPr="001246A6" w:rsidRDefault="003153EA" w:rsidP="00ED0A27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F52C42" w:rsidRPr="001246A6" w14:paraId="64D0E04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DC07DE3" w14:textId="097ED3A4" w:rsidR="00F52C42" w:rsidRPr="001246A6" w:rsidRDefault="00F52C42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0CAA5565" w14:textId="5CBC01F7" w:rsidR="00F52C42" w:rsidRPr="001246A6" w:rsidRDefault="00F52C42" w:rsidP="00ED0A27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354D12F" w14:textId="70B5A2CE" w:rsidR="00F52C42" w:rsidRPr="001246A6" w:rsidRDefault="62768A50" w:rsidP="5671E4B9">
            <w:pPr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ins w:id="13" w:author="Autor">
              <w:r w:rsidRPr="5671E4B9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16</w:t>
              </w:r>
            </w:ins>
            <w:del w:id="14" w:author="Autor">
              <w:r w:rsidR="00F52C42" w:rsidRPr="5671E4B9" w:rsidDel="00F52C42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30</w:delText>
              </w:r>
            </w:del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ins w:id="15" w:author="Autor">
              <w:r w:rsidR="3B3646AF" w:rsidRPr="5671E4B9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sierpnia</w:t>
              </w:r>
            </w:ins>
            <w:del w:id="16" w:author="Autor">
              <w:r w:rsidR="00F52C42" w:rsidRPr="5671E4B9" w:rsidDel="00F52C42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lipca</w:delText>
              </w:r>
            </w:del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7D9AB4C4" w14:textId="0F476B94" w:rsidR="00F52C42" w:rsidRPr="001246A6" w:rsidRDefault="00F52C42" w:rsidP="00522AC6">
            <w:pPr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315C26F" w14:textId="4AB63542" w:rsidR="00F52C42" w:rsidRPr="001246A6" w:rsidRDefault="00F52C42" w:rsidP="00ED0A27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D3FE6" w:rsidRPr="001246A6" w14:paraId="7810D0C2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46E04EEA" w14:textId="10237C5A" w:rsidR="008D3FE6" w:rsidRPr="001246A6" w:rsidRDefault="68AD405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- Prot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otyp systemu wentylacji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wraz z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Szkolnym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systemem z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4D2475B7" w14:textId="77777777" w:rsidR="00A3488D" w:rsidRPr="001246A6" w:rsidRDefault="00445BE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Uczestników Przedsięwzięcia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Etapu 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. Przygotowanie Prototypów Sy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stemów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entylacyjnych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wraz z 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>Szkolnymi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s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ystemami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arządzającym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="000E4AB0" w:rsidRPr="001246A6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240BBE" w14:textId="77777777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404425" w14:textId="2AEF8D9E" w:rsidR="000F66B0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20E71AB0" w14:textId="4BDC47C3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67D44EA9" w14:textId="77777777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30FE5A2" w14:textId="44F298CE" w:rsidR="008D3FE6" w:rsidRPr="001246A6" w:rsidDel="0005460E" w:rsidRDefault="6E3C0C01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559D3848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68AD405C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68AD405C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rzeczywistego p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odpisania </w:t>
            </w: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68AD405C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mów z Uczestnikami</w:t>
            </w:r>
            <w:r w:rsidR="6FA1469F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6128DF71" w14:textId="31AEAB70" w:rsidR="008D3FE6" w:rsidRPr="001246A6" w:rsidRDefault="004C1C4F" w:rsidP="003153E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75FE8" w:rsidRPr="001246A6" w14:paraId="0445BDBF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3DDAFA8D" w14:textId="77777777" w:rsidR="00975FE8" w:rsidRPr="001246A6" w:rsidRDefault="00975FE8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C2DEF55" w14:textId="6875EB5B" w:rsidR="00B67D12" w:rsidRPr="001246A6" w:rsidRDefault="00B67D12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14CAD349" w14:textId="3E006280" w:rsidR="00994DBC" w:rsidRPr="001246A6" w:rsidRDefault="00994DBC" w:rsidP="00994DBC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441845C0" w14:textId="194C8A96" w:rsidR="00975FE8" w:rsidRPr="001246A6" w:rsidRDefault="559D3848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0EB9612F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0EB9612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7238B35C" w14:textId="77777777" w:rsidR="00975FE8" w:rsidRPr="001246A6" w:rsidRDefault="00975FE8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3488D" w:rsidRPr="001246A6" w14:paraId="5BAEFC6E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0489C39F" w14:textId="77777777" w:rsidR="00A3488D" w:rsidRPr="001246A6" w:rsidRDefault="00A3488D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42264C2" w14:textId="03CA561A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Wykonawcę przy udziale Zamawiającego lub przez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Zamawiającego opracowanego Prototypu Systemu wentylacyjnych A wraz z S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>zkolnym systemem zarządzającymi</w:t>
            </w:r>
          </w:p>
        </w:tc>
        <w:tc>
          <w:tcPr>
            <w:tcW w:w="971" w:type="pct"/>
          </w:tcPr>
          <w:p w14:paraId="7790A678" w14:textId="090B009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D4262B9" w14:textId="77777777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803095" w14:textId="0433A8E4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1ED49042" w14:textId="77777777" w:rsidR="00A3488D" w:rsidRPr="001246A6" w:rsidRDefault="00A3488D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D3FE6" w:rsidRPr="001246A6" w14:paraId="4E36005D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3C945D7E" w14:textId="77777777" w:rsidR="008D3FE6" w:rsidRPr="001246A6" w:rsidRDefault="008D3FE6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F535FCE" w14:textId="1BEEAD73" w:rsidR="008D3FE6" w:rsidRPr="001246A6" w:rsidRDefault="00B67D12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1EB6BF28" w14:textId="570FC5B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1CE71128" w14:textId="4C1B7B7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8C6DEDF" w14:textId="5EB0C6EE" w:rsidR="00EA7F5B" w:rsidRPr="001246A6" w:rsidRDefault="00A3488D" w:rsidP="00522AC6">
            <w:pPr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7060D771" w14:textId="77777777" w:rsidR="008D3FE6" w:rsidRPr="001246A6" w:rsidRDefault="008D3FE6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2B8E25F6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5579B624" w14:textId="020F0877" w:rsidR="00284F3A" w:rsidRPr="001246A6" w:rsidRDefault="00284F3A" w:rsidP="000C1E3F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94D7532" w14:textId="1DD65AF6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3AF1DF0" w14:textId="410119D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751BA41B" w14:textId="77777777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95CB24" w14:textId="4E48340F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6C9F04F5" w14:textId="69BF52E2" w:rsidR="00284F3A" w:rsidRPr="001246A6" w:rsidRDefault="00284F3A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84F3A" w:rsidRPr="001246A6" w14:paraId="1FB9EE61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40FD2DCF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BD33018" w14:textId="439AA945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7FE8F702" w14:textId="7FAADE4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27591651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4C427EF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7E8E7990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ADA8D1D" w14:textId="0ABB8E39" w:rsidR="00284F3A" w:rsidRPr="001246A6" w:rsidRDefault="00284F3A" w:rsidP="007C0FF3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Przeprowadzenie przez </w:t>
            </w:r>
            <w:r w:rsidR="0001532B"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Wykonawcę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29F12D16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245B5F23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9C4C3E6" w14:textId="605D99C1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3DA3B423" w14:textId="0EA6BDE1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5F59623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4D322F85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955E68C" w14:textId="5AB49C89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0F7A4B8D" w14:textId="22776C0A" w:rsidR="00284F3A" w:rsidRPr="001246A6" w:rsidRDefault="00284F3A" w:rsidP="5FBD1636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61B106A9" w14:textId="4AA7EFBE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84F3A" w:rsidRPr="001246A6" w14:paraId="04529852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131079" w14:textId="4EA1157C" w:rsidR="00284F3A" w:rsidRPr="001246A6" w:rsidRDefault="00284F3A" w:rsidP="00284F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46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E6BEFE9" w14:textId="26C57455" w:rsidR="00284F3A" w:rsidRPr="001246A6" w:rsidRDefault="00284F3A" w:rsidP="00284F3A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4DDFA472" w14:textId="7E44FD34" w:rsidR="00284F3A" w:rsidRPr="001246A6" w:rsidRDefault="00284F3A" w:rsidP="5FBD163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Termin –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Etapu II. </w:t>
            </w:r>
          </w:p>
        </w:tc>
        <w:tc>
          <w:tcPr>
            <w:tcW w:w="1059" w:type="pct"/>
            <w:vAlign w:val="center"/>
          </w:tcPr>
          <w:p w14:paraId="17B48B59" w14:textId="6AC68E34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2FA477E1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0986C18" w:rsidR="00284F3A" w:rsidRPr="001246A6" w:rsidRDefault="00284F3A" w:rsidP="00284F3A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20D60A2" w14:textId="5472E6AB" w:rsidR="00284F3A" w:rsidRPr="001246A6" w:rsidRDefault="0001532B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sz w:val="20"/>
                <w:szCs w:val="20"/>
              </w:rPr>
              <w:t>27</w:t>
            </w:r>
            <w:r w:rsidR="00284F3A" w:rsidRPr="001246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2DDDC392" w14:textId="3D82306C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08244B51" w14:textId="13DF261F" w:rsidR="001C5146" w:rsidRPr="001246A6" w:rsidRDefault="00EA7F5B" w:rsidP="00EA7F5B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</w:t>
      </w:r>
      <w:r w:rsidR="00522AC6" w:rsidRPr="001246A6">
        <w:rPr>
          <w:rFonts w:cstheme="minorHAnsi"/>
          <w:szCs w:val="22"/>
        </w:rPr>
        <w:t>I.I.1</w:t>
      </w:r>
      <w:r w:rsidRPr="001246A6">
        <w:rPr>
          <w:rFonts w:cstheme="minorHAnsi"/>
          <w:szCs w:val="22"/>
        </w:rPr>
        <w:t xml:space="preserve"> mogą ulec przesunięciu). </w:t>
      </w:r>
    </w:p>
    <w:p w14:paraId="00C7E0AE" w14:textId="77777777" w:rsidR="00EA7F5B" w:rsidRPr="001246A6" w:rsidRDefault="00EA7F5B" w:rsidP="00EA7F5B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22600915" w14:textId="75EF7AA5" w:rsidR="004C1C4F" w:rsidRPr="001246A6" w:rsidRDefault="004C1C4F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7F41143C" w14:textId="36C90299" w:rsidR="001246A6" w:rsidRDefault="001246A6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br w:type="page"/>
      </w:r>
    </w:p>
    <w:p w14:paraId="68A72FB9" w14:textId="31E9917E" w:rsidR="00E7206C" w:rsidRPr="001246A6" w:rsidRDefault="7FFD20C3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17" w:name="_Toc67183581"/>
      <w:bookmarkStart w:id="18" w:name="_Toc73430294"/>
      <w:r w:rsidRPr="001246A6">
        <w:rPr>
          <w:rFonts w:cstheme="minorHAnsi"/>
        </w:rPr>
        <w:lastRenderedPageBreak/>
        <w:t>I.</w:t>
      </w:r>
      <w:r w:rsidR="3669EEC3" w:rsidRPr="001246A6">
        <w:rPr>
          <w:rFonts w:cstheme="minorHAnsi"/>
        </w:rPr>
        <w:t xml:space="preserve">I. </w:t>
      </w:r>
      <w:r w:rsidR="7DD46E23" w:rsidRPr="001246A6">
        <w:rPr>
          <w:rFonts w:cstheme="minorHAnsi"/>
        </w:rPr>
        <w:t>Etap I</w:t>
      </w:r>
      <w:bookmarkEnd w:id="17"/>
      <w:r w:rsidRPr="001246A6">
        <w:rPr>
          <w:rFonts w:cstheme="minorHAnsi"/>
        </w:rPr>
        <w:t xml:space="preserve"> Działania 1 „</w:t>
      </w:r>
      <w:r w:rsidRPr="001246A6">
        <w:rPr>
          <w:rFonts w:cstheme="minorHAnsi"/>
          <w:i/>
          <w:iCs/>
        </w:rPr>
        <w:t xml:space="preserve">Wentylacja </w:t>
      </w:r>
      <w:proofErr w:type="spellStart"/>
      <w:r w:rsidRPr="001246A6">
        <w:rPr>
          <w:rFonts w:cstheme="minorHAnsi"/>
          <w:i/>
          <w:iCs/>
        </w:rPr>
        <w:t>sal</w:t>
      </w:r>
      <w:proofErr w:type="spellEnd"/>
      <w:r w:rsidRPr="001246A6">
        <w:rPr>
          <w:rFonts w:cstheme="minorHAnsi"/>
          <w:i/>
          <w:iCs/>
        </w:rPr>
        <w:t xml:space="preserve"> lekcyjnych</w:t>
      </w:r>
      <w:r w:rsidRPr="001246A6">
        <w:rPr>
          <w:rFonts w:cstheme="minorHAnsi"/>
        </w:rPr>
        <w:t>”</w:t>
      </w:r>
      <w:bookmarkEnd w:id="18"/>
    </w:p>
    <w:p w14:paraId="0F12A2F7" w14:textId="16473A81" w:rsidR="00B976E3" w:rsidRPr="001246A6" w:rsidRDefault="3669EEC3" w:rsidP="2FFF7F0D">
      <w:pPr>
        <w:pStyle w:val="Nagwek2"/>
        <w:ind w:left="360"/>
        <w:rPr>
          <w:rFonts w:cstheme="minorHAnsi"/>
        </w:rPr>
      </w:pPr>
      <w:bookmarkStart w:id="19" w:name="_Toc67183582"/>
      <w:bookmarkStart w:id="20" w:name="_Toc73430295"/>
      <w:r w:rsidRPr="001246A6">
        <w:rPr>
          <w:rFonts w:cstheme="minorHAnsi"/>
        </w:rPr>
        <w:t>I.I.1</w:t>
      </w:r>
      <w:r w:rsidR="7FFD20C3" w:rsidRPr="001246A6">
        <w:rPr>
          <w:rFonts w:cstheme="minorHAnsi"/>
        </w:rPr>
        <w:t xml:space="preserve">. </w:t>
      </w:r>
      <w:r w:rsidR="5607EEEF" w:rsidRPr="001246A6">
        <w:rPr>
          <w:rFonts w:cstheme="minorHAnsi"/>
        </w:rPr>
        <w:t>Informacje wstępne</w:t>
      </w:r>
      <w:bookmarkEnd w:id="19"/>
      <w:bookmarkEnd w:id="20"/>
    </w:p>
    <w:p w14:paraId="7696AEDD" w14:textId="318CA901" w:rsidR="0013770F" w:rsidRPr="001246A6" w:rsidRDefault="2E8AD617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</w:t>
      </w:r>
      <w:r w:rsidR="324C9DF0" w:rsidRPr="001246A6">
        <w:rPr>
          <w:rFonts w:cstheme="minorHAnsi"/>
          <w:lang w:eastAsia="pl-PL"/>
        </w:rPr>
        <w:t xml:space="preserve"> ramach Etapu I </w:t>
      </w:r>
      <w:r w:rsidR="5504BE81" w:rsidRPr="001246A6">
        <w:rPr>
          <w:rFonts w:eastAsia="Calibri" w:cstheme="minorHAnsi"/>
          <w:lang w:eastAsia="pl-PL"/>
        </w:rPr>
        <w:t>Uczestnik</w:t>
      </w:r>
      <w:r w:rsidR="670FFA40" w:rsidRPr="001246A6">
        <w:rPr>
          <w:rFonts w:eastAsia="Calibri" w:cstheme="minorHAnsi"/>
          <w:lang w:eastAsia="pl-PL"/>
        </w:rPr>
        <w:t xml:space="preserve"> Przedsięwzięcia</w:t>
      </w:r>
      <w:r w:rsidR="670FFA40" w:rsidRPr="001246A6">
        <w:rPr>
          <w:rFonts w:cstheme="minorHAnsi"/>
          <w:lang w:eastAsia="pl-PL"/>
        </w:rPr>
        <w:t xml:space="preserve"> </w:t>
      </w:r>
      <w:r w:rsidR="5504BE81" w:rsidRPr="001246A6">
        <w:rPr>
          <w:rFonts w:cstheme="minorHAnsi"/>
          <w:lang w:eastAsia="pl-PL"/>
        </w:rPr>
        <w:t>prowadzi</w:t>
      </w:r>
      <w:r w:rsidR="324C9DF0" w:rsidRPr="001246A6">
        <w:rPr>
          <w:rFonts w:cstheme="minorHAnsi"/>
          <w:lang w:eastAsia="pl-PL"/>
        </w:rPr>
        <w:t xml:space="preserve"> </w:t>
      </w:r>
      <w:r w:rsidR="400DB3C9" w:rsidRPr="001246A6">
        <w:rPr>
          <w:rFonts w:cstheme="minorHAnsi"/>
          <w:lang w:eastAsia="pl-PL"/>
        </w:rPr>
        <w:t xml:space="preserve">prace badawczo-rozwojowe </w:t>
      </w:r>
      <w:r w:rsidR="5504BE81" w:rsidRPr="001246A6">
        <w:rPr>
          <w:rFonts w:cstheme="minorHAnsi"/>
          <w:lang w:eastAsia="pl-PL"/>
        </w:rPr>
        <w:t xml:space="preserve">(Prace B+R) </w:t>
      </w:r>
      <w:r w:rsidR="2A9D60AF" w:rsidRPr="001246A6">
        <w:rPr>
          <w:rFonts w:cstheme="minorHAnsi"/>
          <w:lang w:eastAsia="pl-PL"/>
        </w:rPr>
        <w:t>w zakresie opracowania</w:t>
      </w:r>
      <w:r w:rsidR="5504BE81" w:rsidRPr="001246A6">
        <w:rPr>
          <w:rFonts w:cstheme="minorHAnsi"/>
          <w:lang w:eastAsia="pl-PL"/>
        </w:rPr>
        <w:t xml:space="preserve">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</w:t>
      </w:r>
      <w:r w:rsidR="67129941" w:rsidRPr="001246A6">
        <w:rPr>
          <w:rFonts w:cstheme="minorHAnsi"/>
          <w:lang w:eastAsia="pl-PL"/>
        </w:rPr>
        <w:t>rządzającym i</w:t>
      </w:r>
      <w:r w:rsidR="2A9D60AF" w:rsidRPr="001246A6">
        <w:rPr>
          <w:rFonts w:cstheme="minorHAnsi"/>
          <w:lang w:eastAsia="pl-PL"/>
        </w:rPr>
        <w:t> </w:t>
      </w:r>
      <w:r w:rsidR="67129941" w:rsidRPr="001246A6">
        <w:rPr>
          <w:rFonts w:cstheme="minorHAnsi"/>
          <w:lang w:eastAsia="pl-PL"/>
        </w:rPr>
        <w:t xml:space="preserve">zademonstruje jego </w:t>
      </w:r>
      <w:r w:rsidR="5504BE81" w:rsidRPr="001246A6">
        <w:rPr>
          <w:rFonts w:cstheme="minorHAnsi"/>
          <w:lang w:eastAsia="pl-PL"/>
        </w:rPr>
        <w:t>działanie za pomocą Prototypu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zarządzającym. Uczestnik Przedsięwzięcia po zakończeniu Prac B+R przekaże Prototyp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 do Testów. </w:t>
      </w:r>
      <w:r w:rsidR="2A9D60AF" w:rsidRPr="001246A6">
        <w:rPr>
          <w:rFonts w:cstheme="minorHAns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3FF4F553" w14:textId="5F005190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2A45D8C1" w14:textId="0CD6B778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wentylacji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szczegółowo opisane w Rozdziale I.2.4, będą prowadzone przez Zamawiającego w odpowiednio p</w:t>
      </w:r>
      <w:r w:rsidR="00CF25F8" w:rsidRPr="001246A6">
        <w:rPr>
          <w:rFonts w:cstheme="minorHAnsi"/>
          <w:lang w:eastAsia="pl-PL"/>
        </w:rPr>
        <w:t>rzystosowanym do tego laboratorium</w:t>
      </w:r>
      <w:r w:rsidR="0039156E" w:rsidRPr="001246A6">
        <w:rPr>
          <w:rFonts w:cstheme="minorHAnsi"/>
          <w:lang w:eastAsia="pl-PL"/>
        </w:rPr>
        <w:t>.</w:t>
      </w:r>
    </w:p>
    <w:p w14:paraId="6AEA4E1B" w14:textId="762214EC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1489A623" w14:textId="7F3CB449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Po zakończeniu Testów Prototypów Systemów wentylacyjnych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5B0E3126" w14:textId="08CBB3EC" w:rsidR="007058B3" w:rsidRPr="001246A6" w:rsidRDefault="007058B3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6F4382CC" w14:textId="0F8F0537" w:rsidR="00EA49EB" w:rsidRPr="001246A6" w:rsidRDefault="3669EEC3" w:rsidP="2FFF7F0D">
      <w:pPr>
        <w:pStyle w:val="Nagwek2"/>
        <w:ind w:left="360"/>
        <w:rPr>
          <w:rFonts w:cstheme="minorHAnsi"/>
        </w:rPr>
      </w:pPr>
      <w:bookmarkStart w:id="21" w:name="_Toc67183583"/>
      <w:bookmarkStart w:id="22" w:name="_Toc73430296"/>
      <w:r w:rsidRPr="001246A6">
        <w:rPr>
          <w:rFonts w:cstheme="minorHAnsi"/>
        </w:rPr>
        <w:t>I.I.2</w:t>
      </w:r>
      <w:r w:rsidR="7FFD20C3" w:rsidRPr="001246A6">
        <w:rPr>
          <w:rFonts w:cstheme="minorHAnsi"/>
        </w:rPr>
        <w:t xml:space="preserve">. </w:t>
      </w:r>
      <w:r w:rsidR="19C94021" w:rsidRPr="001246A6">
        <w:rPr>
          <w:rFonts w:cstheme="minorHAnsi"/>
        </w:rPr>
        <w:t>Zakres P</w:t>
      </w:r>
      <w:r w:rsidR="4FE4E8DA" w:rsidRPr="001246A6">
        <w:rPr>
          <w:rFonts w:cstheme="minorHAnsi"/>
        </w:rPr>
        <w:t>rac B+R do realizacji w Etapie I</w:t>
      </w:r>
      <w:bookmarkEnd w:id="21"/>
      <w:bookmarkEnd w:id="22"/>
    </w:p>
    <w:p w14:paraId="06D6EBB0" w14:textId="07BB47A5" w:rsidR="002F3850" w:rsidRPr="001246A6" w:rsidRDefault="000A7A76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bookmarkStart w:id="23" w:name="_Hlk53933736"/>
      <w:r w:rsidRPr="001246A6">
        <w:rPr>
          <w:rFonts w:eastAsia="Calibri" w:cstheme="minorHAnsi"/>
          <w:szCs w:val="22"/>
          <w:lang w:eastAsia="pl-PL"/>
        </w:rPr>
        <w:t xml:space="preserve">Etap I </w:t>
      </w:r>
      <w:r w:rsidR="00581042" w:rsidRPr="001246A6">
        <w:rPr>
          <w:rFonts w:eastAsia="Calibri" w:cstheme="minorHAnsi"/>
          <w:szCs w:val="22"/>
          <w:lang w:eastAsia="pl-PL"/>
        </w:rPr>
        <w:t xml:space="preserve">Działania 1 „Wentylacja </w:t>
      </w:r>
      <w:proofErr w:type="spellStart"/>
      <w:r w:rsidR="00581042" w:rsidRPr="001246A6">
        <w:rPr>
          <w:rFonts w:eastAsia="Calibri" w:cstheme="minorHAnsi"/>
          <w:szCs w:val="22"/>
          <w:lang w:eastAsia="pl-PL"/>
        </w:rPr>
        <w:t>sal</w:t>
      </w:r>
      <w:proofErr w:type="spellEnd"/>
      <w:r w:rsidR="00581042" w:rsidRPr="001246A6">
        <w:rPr>
          <w:rFonts w:eastAsia="Calibri" w:cstheme="minorHAnsi"/>
          <w:szCs w:val="22"/>
          <w:lang w:eastAsia="pl-PL"/>
        </w:rPr>
        <w:t xml:space="preserve"> lekcyjnych</w:t>
      </w:r>
      <w:r w:rsidR="002F3850" w:rsidRPr="001246A6">
        <w:rPr>
          <w:rFonts w:eastAsia="Calibri" w:cstheme="minorHAnsi"/>
          <w:szCs w:val="22"/>
          <w:lang w:eastAsia="pl-PL"/>
        </w:rPr>
        <w:t xml:space="preserve">” </w:t>
      </w:r>
      <w:r w:rsidRPr="001246A6">
        <w:rPr>
          <w:rFonts w:eastAsia="Calibri" w:cstheme="minorHAnsi"/>
          <w:szCs w:val="22"/>
          <w:lang w:eastAsia="pl-PL"/>
        </w:rPr>
        <w:t xml:space="preserve">rozpoczyna się wraz z podpisaniem Umowy pomiędzy </w:t>
      </w:r>
      <w:r w:rsidR="002F3850" w:rsidRPr="001246A6">
        <w:rPr>
          <w:rFonts w:eastAsia="Calibri" w:cstheme="minorHAnsi"/>
          <w:szCs w:val="22"/>
          <w:lang w:eastAsia="pl-PL"/>
        </w:rPr>
        <w:t xml:space="preserve">Uczestnikiem Przedsięwzięcia </w:t>
      </w:r>
      <w:r w:rsidRPr="001246A6">
        <w:rPr>
          <w:rFonts w:eastAsia="Calibri" w:cstheme="minorHAnsi"/>
          <w:szCs w:val="22"/>
          <w:lang w:eastAsia="pl-PL"/>
        </w:rPr>
        <w:t>a Zamawiającym. W ramach Etapu I</w:t>
      </w:r>
      <w:r w:rsidR="002F3850" w:rsidRPr="001246A6">
        <w:rPr>
          <w:rFonts w:eastAsia="Calibri" w:cstheme="minorHAnsi"/>
          <w:szCs w:val="22"/>
          <w:lang w:eastAsia="pl-PL"/>
        </w:rPr>
        <w:t>, Uczestnik Przedsięwzięcia przeprowadzi P</w:t>
      </w:r>
      <w:r w:rsidRPr="001246A6">
        <w:rPr>
          <w:rFonts w:eastAsia="Calibri" w:cstheme="minorHAnsi"/>
          <w:szCs w:val="22"/>
          <w:lang w:eastAsia="pl-PL"/>
        </w:rPr>
        <w:t xml:space="preserve">race </w:t>
      </w:r>
      <w:r w:rsidR="002F3850" w:rsidRPr="001246A6">
        <w:rPr>
          <w:rFonts w:eastAsia="Calibri" w:cstheme="minorHAnsi"/>
          <w:szCs w:val="22"/>
          <w:lang w:eastAsia="pl-PL"/>
        </w:rPr>
        <w:t xml:space="preserve">B+R </w:t>
      </w:r>
      <w:r w:rsidRPr="001246A6">
        <w:rPr>
          <w:rFonts w:eastAsia="Calibri" w:cstheme="minorHAnsi"/>
          <w:szCs w:val="22"/>
          <w:lang w:eastAsia="pl-PL"/>
        </w:rPr>
        <w:t>mające na celu</w:t>
      </w:r>
      <w:r w:rsidR="002F3850" w:rsidRPr="001246A6">
        <w:rPr>
          <w:rFonts w:eastAsia="Calibri" w:cstheme="minorHAnsi"/>
          <w:szCs w:val="22"/>
          <w:lang w:eastAsia="pl-PL"/>
        </w:rPr>
        <w:t>:</w:t>
      </w:r>
    </w:p>
    <w:p w14:paraId="32A8E59E" w14:textId="523219D9" w:rsidR="00190706" w:rsidRPr="001246A6" w:rsidRDefault="000A7A7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</w:t>
      </w:r>
      <w:r w:rsidR="002F3850" w:rsidRPr="001246A6">
        <w:rPr>
          <w:rFonts w:eastAsia="Calibri" w:cstheme="minorHAnsi"/>
          <w:szCs w:val="22"/>
          <w:lang w:eastAsia="pl-PL"/>
        </w:rPr>
        <w:t>Systemów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2F3850" w:rsidRPr="001246A6">
        <w:rPr>
          <w:rFonts w:eastAsia="Calibri" w:cstheme="minorHAnsi"/>
          <w:szCs w:val="22"/>
          <w:lang w:eastAsia="pl-PL"/>
        </w:rPr>
        <w:t xml:space="preserve"> wraz z Centralnym systemem </w:t>
      </w:r>
      <w:r w:rsidR="00190706" w:rsidRPr="001246A6">
        <w:rPr>
          <w:rFonts w:eastAsia="Calibri" w:cstheme="minorHAnsi"/>
          <w:szCs w:val="22"/>
          <w:lang w:eastAsia="pl-PL"/>
        </w:rPr>
        <w:t>zarządzającym, zgodnie z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Wymaganiami przedstawionymi w Załączniku nr 1 do Regulaminu oraz o parametrach i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rozwiązaniach innowacyjnych deklarowanych przez Uczestni</w:t>
      </w:r>
      <w:r w:rsidR="001941A4" w:rsidRPr="001246A6">
        <w:rPr>
          <w:rFonts w:eastAsia="Calibri" w:cstheme="minorHAnsi"/>
          <w:szCs w:val="22"/>
          <w:lang w:eastAsia="pl-PL"/>
        </w:rPr>
        <w:t>ka Przedsięwzięcia we Wniosku o </w:t>
      </w:r>
      <w:r w:rsidR="00190706" w:rsidRPr="001246A6">
        <w:rPr>
          <w:rFonts w:eastAsia="Calibri" w:cstheme="minorHAnsi"/>
          <w:szCs w:val="22"/>
          <w:lang w:eastAsia="pl-PL"/>
        </w:rPr>
        <w:t>dopuszcze</w:t>
      </w:r>
      <w:r w:rsidR="005444EF" w:rsidRPr="001246A6">
        <w:rPr>
          <w:rFonts w:eastAsia="Calibri" w:cstheme="minorHAnsi"/>
          <w:szCs w:val="22"/>
          <w:lang w:eastAsia="pl-PL"/>
        </w:rPr>
        <w:t>nie do udziału w Postępowaniu (</w:t>
      </w:r>
      <w:r w:rsidR="00190706" w:rsidRPr="001246A6">
        <w:rPr>
          <w:rFonts w:eastAsia="Calibri" w:cstheme="minorHAnsi"/>
          <w:szCs w:val="22"/>
          <w:lang w:eastAsia="pl-PL"/>
        </w:rPr>
        <w:t>przy czym należy podkreślić, że w wyniku przeprowadzonych Prac B+R Uczestnik Przedsięwzięcia może ww. parametry poprawić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stosunku do tych zadeklarowanych</w:t>
      </w:r>
      <w:r w:rsidR="0039156E" w:rsidRPr="001246A6">
        <w:rPr>
          <w:rFonts w:eastAsia="Calibri" w:cstheme="minorHAnsi"/>
          <w:szCs w:val="22"/>
          <w:lang w:eastAsia="pl-PL"/>
        </w:rPr>
        <w:t>).</w:t>
      </w:r>
      <w:r w:rsidR="00190706" w:rsidRPr="001246A6">
        <w:rPr>
          <w:rFonts w:eastAsia="Calibri" w:cstheme="minorHAnsi"/>
          <w:szCs w:val="22"/>
          <w:lang w:eastAsia="pl-PL"/>
        </w:rPr>
        <w:t xml:space="preserve"> </w:t>
      </w:r>
    </w:p>
    <w:p w14:paraId="4E19E138" w14:textId="0F340D31" w:rsidR="006708F1" w:rsidRPr="001246A6" w:rsidRDefault="0019070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obligatoryjnych Wyników Prac Etapu I wskazanych w Rozdziale </w:t>
      </w:r>
      <w:r w:rsidR="008A0153" w:rsidRPr="001246A6">
        <w:rPr>
          <w:rFonts w:eastAsia="Calibri" w:cstheme="minorHAnsi"/>
          <w:szCs w:val="22"/>
          <w:lang w:eastAsia="pl-PL"/>
        </w:rPr>
        <w:t>I.I.6</w:t>
      </w:r>
      <w:r w:rsidR="001941A4" w:rsidRPr="001246A6">
        <w:rPr>
          <w:rFonts w:eastAsia="Calibri" w:cstheme="minorHAnsi"/>
          <w:szCs w:val="22"/>
          <w:lang w:eastAsia="pl-PL"/>
        </w:rPr>
        <w:t>.</w:t>
      </w:r>
      <w:r w:rsidRPr="001246A6">
        <w:rPr>
          <w:rFonts w:eastAsia="Calibri" w:cstheme="minorHAnsi"/>
          <w:szCs w:val="22"/>
          <w:lang w:eastAsia="pl-PL"/>
        </w:rPr>
        <w:t>, w tym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Pr="001246A6">
        <w:rPr>
          <w:rFonts w:eastAsia="Calibri" w:cstheme="minorHAnsi"/>
          <w:szCs w:val="22"/>
          <w:lang w:eastAsia="pl-PL"/>
        </w:rPr>
        <w:t xml:space="preserve">szczególności Prototypu </w:t>
      </w:r>
      <w:r w:rsidR="004E37DB" w:rsidRPr="001246A6">
        <w:rPr>
          <w:rFonts w:eastAsia="Calibri" w:cstheme="minorHAnsi"/>
          <w:szCs w:val="22"/>
          <w:lang w:eastAsia="pl-PL"/>
        </w:rPr>
        <w:t>System</w:t>
      </w:r>
      <w:r w:rsidR="00CD43D9" w:rsidRPr="001246A6">
        <w:rPr>
          <w:rFonts w:eastAsia="Calibri" w:cstheme="minorHAnsi"/>
          <w:szCs w:val="22"/>
          <w:lang w:eastAsia="pl-PL"/>
        </w:rPr>
        <w:t>u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CD43D9" w:rsidRPr="001246A6">
        <w:rPr>
          <w:rFonts w:eastAsia="Calibri" w:cstheme="minorHAnsi"/>
          <w:szCs w:val="22"/>
          <w:lang w:eastAsia="pl-PL"/>
        </w:rPr>
        <w:t xml:space="preserve"> 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="004E37DB" w:rsidRPr="001246A6">
        <w:rPr>
          <w:rFonts w:eastAsia="Calibri" w:cstheme="minorHAnsi"/>
          <w:szCs w:val="22"/>
          <w:lang w:eastAsia="pl-PL"/>
        </w:rPr>
        <w:t>arządzającym</w:t>
      </w:r>
      <w:r w:rsidR="006708F1" w:rsidRPr="001246A6">
        <w:rPr>
          <w:rFonts w:eastAsia="Calibri" w:cstheme="minorHAnsi"/>
          <w:szCs w:val="22"/>
          <w:lang w:eastAsia="pl-PL"/>
        </w:rPr>
        <w:t>,</w:t>
      </w:r>
    </w:p>
    <w:p w14:paraId="1A089E8F" w14:textId="62A57F5F" w:rsidR="00190706" w:rsidRPr="001246A6" w:rsidRDefault="006708F1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</w:t>
      </w:r>
      <w:r w:rsidR="00EF568C" w:rsidRPr="001246A6">
        <w:rPr>
          <w:rFonts w:eastAsia="Calibri" w:cstheme="minorHAnsi"/>
          <w:szCs w:val="22"/>
          <w:lang w:eastAsia="pl-PL"/>
        </w:rPr>
        <w:t>czających</w:t>
      </w:r>
      <w:r w:rsidRPr="001246A6">
        <w:rPr>
          <w:rFonts w:eastAsia="Calibri" w:cstheme="minorHAnsi"/>
          <w:szCs w:val="22"/>
          <w:lang w:eastAsia="pl-PL"/>
        </w:rPr>
        <w:t xml:space="preserve"> opracowany System A do użytkowania zgodnie z polskim prawem,</w:t>
      </w:r>
      <w:r w:rsidR="00EF568C" w:rsidRPr="001246A6">
        <w:rPr>
          <w:rFonts w:eastAsia="Calibri" w:cstheme="minorHAnsi"/>
          <w:szCs w:val="22"/>
          <w:lang w:eastAsia="pl-PL"/>
        </w:rPr>
        <w:t xml:space="preserve"> </w:t>
      </w:r>
      <w:r w:rsidRPr="001246A6">
        <w:rPr>
          <w:rFonts w:eastAsia="Calibri" w:cstheme="minorHAnsi"/>
          <w:szCs w:val="22"/>
          <w:lang w:eastAsia="pl-PL"/>
        </w:rPr>
        <w:t>po zdefiniowaniu lokalizacja dla Demonstratora A przez Zamawiającego, Wykonawca przygotuje</w:t>
      </w:r>
      <w:r w:rsidR="00EF568C" w:rsidRPr="001246A6">
        <w:rPr>
          <w:rFonts w:eastAsia="Calibri" w:cstheme="minorHAnsi"/>
          <w:szCs w:val="22"/>
          <w:lang w:eastAsia="pl-PL"/>
        </w:rPr>
        <w:t xml:space="preserve"> wielobranżowy projekt</w:t>
      </w:r>
      <w:r w:rsidRPr="001246A6">
        <w:rPr>
          <w:rFonts w:eastAsia="Calibri" w:cstheme="minorHAnsi"/>
          <w:szCs w:val="22"/>
          <w:lang w:eastAsia="pl-PL"/>
        </w:rPr>
        <w:t xml:space="preserve"> </w:t>
      </w:r>
      <w:r w:rsidR="00EF568C" w:rsidRPr="001246A6">
        <w:rPr>
          <w:rFonts w:eastAsia="Calibri" w:cstheme="minorHAnsi"/>
          <w:szCs w:val="22"/>
          <w:lang w:eastAsia="pl-PL"/>
        </w:rPr>
        <w:t>wykonawczy</w:t>
      </w:r>
      <w:r w:rsidRPr="001246A6">
        <w:rPr>
          <w:rFonts w:eastAsia="Calibri" w:cstheme="minorHAnsi"/>
          <w:szCs w:val="22"/>
          <w:lang w:eastAsia="pl-PL"/>
        </w:rPr>
        <w:t xml:space="preserve"> dla Demonstratora Systemu A dla Sal lekcyjnych,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</w:t>
      </w:r>
      <w:r w:rsidR="00190706" w:rsidRPr="001246A6">
        <w:rPr>
          <w:rFonts w:eastAsia="Calibri" w:cstheme="minorHAnsi"/>
          <w:strike/>
          <w:szCs w:val="22"/>
          <w:lang w:eastAsia="pl-PL"/>
        </w:rPr>
        <w:t xml:space="preserve"> </w:t>
      </w:r>
    </w:p>
    <w:p w14:paraId="1D0F24F3" w14:textId="2CE38E17" w:rsidR="008F698A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</w:t>
      </w:r>
      <w:r w:rsidR="00B90870" w:rsidRPr="001246A6">
        <w:rPr>
          <w:rFonts w:eastAsia="Calibri" w:cstheme="minorHAnsi"/>
          <w:szCs w:val="22"/>
          <w:lang w:eastAsia="pl-PL"/>
        </w:rPr>
        <w:t>prowadzi</w:t>
      </w:r>
      <w:r w:rsidRPr="001246A6">
        <w:rPr>
          <w:rFonts w:eastAsia="Calibri" w:cstheme="minorHAnsi"/>
          <w:szCs w:val="22"/>
          <w:lang w:eastAsia="pl-PL"/>
        </w:rPr>
        <w:t xml:space="preserve"> Prac</w:t>
      </w:r>
      <w:r w:rsidR="00B90870" w:rsidRPr="001246A6">
        <w:rPr>
          <w:rFonts w:eastAsia="Calibri" w:cstheme="minorHAnsi"/>
          <w:szCs w:val="22"/>
          <w:lang w:eastAsia="pl-PL"/>
        </w:rPr>
        <w:t>e</w:t>
      </w:r>
      <w:r w:rsidRPr="001246A6">
        <w:rPr>
          <w:rFonts w:eastAsia="Calibri" w:cstheme="minorHAnsi"/>
          <w:szCs w:val="22"/>
          <w:lang w:eastAsia="pl-PL"/>
        </w:rPr>
        <w:t xml:space="preserve"> B+R na podstawie Harmonogramu Prac (w szczególności zgodnie z przedstawionymi Zadaniami Badawczymi) zgodnie z zasadami określonymi w niniejszym dokumencie. </w:t>
      </w:r>
    </w:p>
    <w:p w14:paraId="440497EB" w14:textId="5AEE5556" w:rsidR="004E37DB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w Działaniu 1 „Wentylacja </w:t>
      </w:r>
      <w:proofErr w:type="spellStart"/>
      <w:r w:rsidRPr="001246A6">
        <w:rPr>
          <w:rFonts w:eastAsia="Calibri" w:cstheme="minorHAnsi"/>
          <w:szCs w:val="22"/>
          <w:lang w:eastAsia="pl-PL"/>
        </w:rPr>
        <w:t>sal</w:t>
      </w:r>
      <w:proofErr w:type="spellEnd"/>
      <w:r w:rsidRPr="001246A6">
        <w:rPr>
          <w:rFonts w:eastAsia="Calibri" w:cstheme="minorHAnsi"/>
          <w:szCs w:val="22"/>
          <w:lang w:eastAsia="pl-PL"/>
        </w:rPr>
        <w:t xml:space="preserve"> lekcyjnych” po opracowaniu Systemu wentyla</w:t>
      </w:r>
      <w:r w:rsidR="00CD43D9" w:rsidRPr="001246A6">
        <w:rPr>
          <w:rFonts w:eastAsia="Calibri" w:cstheme="minorHAnsi"/>
          <w:szCs w:val="22"/>
          <w:lang w:eastAsia="pl-PL"/>
        </w:rPr>
        <w:t xml:space="preserve">cji </w:t>
      </w:r>
      <w:r w:rsidR="000C1E3F" w:rsidRPr="001246A6">
        <w:rPr>
          <w:rFonts w:eastAsia="Calibri" w:cstheme="minorHAnsi"/>
          <w:szCs w:val="22"/>
          <w:lang w:eastAsia="pl-PL"/>
        </w:rPr>
        <w:t xml:space="preserve">A </w:t>
      </w:r>
      <w:r w:rsidR="00CD43D9" w:rsidRPr="001246A6">
        <w:rPr>
          <w:rFonts w:eastAsia="Calibri" w:cstheme="minorHAnsi"/>
          <w:szCs w:val="22"/>
          <w:lang w:eastAsia="pl-PL"/>
        </w:rPr>
        <w:t xml:space="preserve">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Pr="001246A6">
        <w:rPr>
          <w:rFonts w:eastAsia="Calibri" w:cstheme="minorHAnsi"/>
          <w:szCs w:val="22"/>
          <w:lang w:eastAsia="pl-PL"/>
        </w:rPr>
        <w:t xml:space="preserve">arządzającym w Etapie I, przekazuje </w:t>
      </w:r>
      <w:r w:rsidR="00CD43D9" w:rsidRPr="001246A6">
        <w:rPr>
          <w:rFonts w:eastAsia="Calibri" w:cstheme="minorHAnsi"/>
          <w:szCs w:val="22"/>
          <w:lang w:eastAsia="pl-PL"/>
        </w:rPr>
        <w:t xml:space="preserve">go Zamawiającemu do </w:t>
      </w:r>
      <w:r w:rsidR="00CD43D9" w:rsidRPr="001246A6">
        <w:rPr>
          <w:rFonts w:eastAsia="Calibri" w:cstheme="minorHAnsi"/>
          <w:szCs w:val="22"/>
          <w:lang w:eastAsia="pl-PL"/>
        </w:rPr>
        <w:lastRenderedPageBreak/>
        <w:t>Testów</w:t>
      </w:r>
      <w:r w:rsidRPr="001246A6">
        <w:rPr>
          <w:rFonts w:eastAsia="Calibri" w:cstheme="minorHAnsi"/>
          <w:szCs w:val="22"/>
          <w:lang w:eastAsia="pl-PL"/>
        </w:rPr>
        <w:t xml:space="preserve">. Testy Prototypu Systemu mają na celu weryfikację spełnienia przez Wykonawcę wybranych Wymagań Konkursowych stawianych Uczestnikowi Przedsięwzięcia w Przedsięwzięciu w Działaniu 1 „Wentylacja </w:t>
      </w:r>
      <w:proofErr w:type="spellStart"/>
      <w:r w:rsidRPr="001246A6">
        <w:rPr>
          <w:rFonts w:eastAsia="Calibri" w:cstheme="minorHAnsi"/>
          <w:szCs w:val="22"/>
          <w:lang w:eastAsia="pl-PL"/>
        </w:rPr>
        <w:t>sal</w:t>
      </w:r>
      <w:proofErr w:type="spellEnd"/>
      <w:r w:rsidRPr="001246A6">
        <w:rPr>
          <w:rFonts w:eastAsia="Calibri" w:cstheme="minorHAnsi"/>
          <w:szCs w:val="22"/>
          <w:lang w:eastAsia="pl-PL"/>
        </w:rPr>
        <w:t xml:space="preserve"> lekcyjnych”. </w:t>
      </w:r>
    </w:p>
    <w:p w14:paraId="7E3A18E0" w14:textId="64EDCB2C" w:rsidR="004E37DB" w:rsidRPr="001246A6" w:rsidRDefault="5733FB41" w:rsidP="5FBD163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Testy Prototypów Systemów w</w:t>
      </w:r>
      <w:r w:rsidR="2E055F80" w:rsidRPr="001246A6">
        <w:rPr>
          <w:rFonts w:eastAsia="Calibri" w:cstheme="minorHAnsi"/>
          <w:lang w:eastAsia="pl-PL"/>
        </w:rPr>
        <w:t>entylacyjnych</w:t>
      </w:r>
      <w:r w:rsidRPr="001246A6">
        <w:rPr>
          <w:rFonts w:eastAsia="Calibri" w:cstheme="minorHAnsi"/>
          <w:lang w:eastAsia="pl-PL"/>
        </w:rPr>
        <w:t xml:space="preserve"> A</w:t>
      </w:r>
      <w:r w:rsidR="2E055F80" w:rsidRPr="001246A6">
        <w:rPr>
          <w:rFonts w:eastAsia="Calibri" w:cstheme="minorHAnsi"/>
          <w:lang w:eastAsia="pl-PL"/>
        </w:rPr>
        <w:t xml:space="preserve"> wraz z </w:t>
      </w:r>
      <w:r w:rsidR="07373113" w:rsidRPr="001246A6">
        <w:rPr>
          <w:rFonts w:eastAsia="Calibri" w:cstheme="minorHAnsi"/>
          <w:lang w:eastAsia="pl-PL"/>
        </w:rPr>
        <w:t>Szkolnymi</w:t>
      </w:r>
      <w:r w:rsidR="2E055F80" w:rsidRPr="001246A6">
        <w:rPr>
          <w:rFonts w:eastAsia="Calibri" w:cstheme="minorHAnsi"/>
          <w:lang w:eastAsia="pl-PL"/>
        </w:rPr>
        <w:t xml:space="preserve"> systemami zarządzającymi będą prowadzone przez okres</w:t>
      </w:r>
      <w:r w:rsidR="2B85F5CA" w:rsidRPr="001246A6">
        <w:rPr>
          <w:rFonts w:eastAsia="Calibri" w:cstheme="minorHAnsi"/>
          <w:lang w:eastAsia="pl-PL"/>
        </w:rPr>
        <w:t xml:space="preserve"> do</w:t>
      </w:r>
      <w:r w:rsidR="2E055F80" w:rsidRPr="001246A6">
        <w:rPr>
          <w:rFonts w:eastAsia="Calibri" w:cstheme="minorHAnsi"/>
          <w:lang w:eastAsia="pl-PL"/>
        </w:rPr>
        <w:t xml:space="preserve"> </w:t>
      </w:r>
      <w:r w:rsidR="06C08DCE" w:rsidRPr="001246A6">
        <w:rPr>
          <w:rFonts w:eastAsia="Calibri" w:cstheme="minorHAnsi"/>
          <w:lang w:eastAsia="pl-PL"/>
        </w:rPr>
        <w:t xml:space="preserve">4 </w:t>
      </w:r>
      <w:r w:rsidR="50B006A6" w:rsidRPr="001246A6">
        <w:rPr>
          <w:rFonts w:eastAsia="Calibri" w:cstheme="minorHAnsi"/>
          <w:lang w:eastAsia="pl-PL"/>
        </w:rPr>
        <w:t>miesięcy</w:t>
      </w:r>
      <w:r w:rsidR="4706C64F" w:rsidRPr="001246A6">
        <w:rPr>
          <w:rFonts w:eastAsia="Calibri" w:cstheme="minorHAnsi"/>
          <w:lang w:eastAsia="pl-PL"/>
        </w:rPr>
        <w:t xml:space="preserve"> przez</w:t>
      </w:r>
      <w:r w:rsidR="50B006A6" w:rsidRPr="001246A6">
        <w:rPr>
          <w:rFonts w:eastAsia="Calibri" w:cstheme="minorHAnsi"/>
          <w:lang w:eastAsia="pl-PL"/>
        </w:rPr>
        <w:t xml:space="preserve"> </w:t>
      </w:r>
      <w:r w:rsidR="3137ADA0" w:rsidRPr="001246A6">
        <w:rPr>
          <w:rFonts w:eastAsia="Calibri" w:cstheme="minorHAnsi"/>
          <w:lang w:eastAsia="pl-PL"/>
        </w:rPr>
        <w:t>Zamawiającego</w:t>
      </w:r>
      <w:r w:rsidR="50B006A6" w:rsidRPr="001246A6">
        <w:rPr>
          <w:rFonts w:eastAsia="Calibri" w:cstheme="minorHAnsi"/>
          <w:lang w:eastAsia="pl-PL"/>
        </w:rPr>
        <w:t xml:space="preserve"> przy udziale</w:t>
      </w:r>
      <w:r w:rsidR="4706C64F" w:rsidRPr="001246A6">
        <w:rPr>
          <w:rFonts w:eastAsia="Calibri" w:cstheme="minorHAnsi"/>
          <w:lang w:eastAsia="pl-PL"/>
        </w:rPr>
        <w:t xml:space="preserve"> </w:t>
      </w:r>
      <w:r w:rsidR="515196FF" w:rsidRPr="001246A6">
        <w:rPr>
          <w:rFonts w:eastAsia="Calibri" w:cstheme="minorHAnsi"/>
          <w:lang w:eastAsia="pl-PL"/>
        </w:rPr>
        <w:t>Wykonawcy</w:t>
      </w:r>
      <w:r w:rsidR="50B006A6" w:rsidRPr="001246A6">
        <w:rPr>
          <w:rFonts w:eastAsia="Calibri" w:cstheme="minorHAnsi"/>
          <w:lang w:eastAsia="pl-PL"/>
        </w:rPr>
        <w:t xml:space="preserve"> lub </w:t>
      </w:r>
      <w:r w:rsidR="02818CEB" w:rsidRPr="001246A6">
        <w:rPr>
          <w:rFonts w:eastAsia="Calibri" w:cstheme="minorHAnsi"/>
          <w:lang w:eastAsia="pl-PL"/>
        </w:rPr>
        <w:t xml:space="preserve">przez </w:t>
      </w:r>
      <w:r w:rsidR="50B006A6" w:rsidRPr="001246A6">
        <w:rPr>
          <w:rFonts w:eastAsia="Calibri" w:cstheme="minorHAnsi"/>
          <w:lang w:eastAsia="pl-PL"/>
        </w:rPr>
        <w:t>Zamawiającego</w:t>
      </w:r>
      <w:r w:rsidR="4706C64F" w:rsidRPr="001246A6">
        <w:rPr>
          <w:rFonts w:eastAsia="Calibri" w:cstheme="minorHAnsi"/>
          <w:lang w:eastAsia="pl-PL"/>
        </w:rPr>
        <w:t>.</w:t>
      </w:r>
      <w:r w:rsidR="036BA4C6" w:rsidRPr="001246A6">
        <w:rPr>
          <w:rFonts w:eastAsia="Calibri" w:cstheme="minorHAnsi"/>
          <w:lang w:eastAsia="pl-PL"/>
        </w:rPr>
        <w:t xml:space="preserve"> Udział Wykonawcy w trakcie Testów Prototypów Systemów wentylacji</w:t>
      </w:r>
      <w:r w:rsidR="219E89EF" w:rsidRPr="001246A6">
        <w:rPr>
          <w:rFonts w:eastAsia="Calibri" w:cstheme="minorHAnsi"/>
          <w:lang w:eastAsia="pl-PL"/>
        </w:rPr>
        <w:t xml:space="preserve"> </w:t>
      </w:r>
      <w:r w:rsidR="036BA4C6" w:rsidRPr="001246A6">
        <w:rPr>
          <w:rFonts w:eastAsia="Calibri" w:cstheme="minorHAnsi"/>
          <w:lang w:eastAsia="pl-PL"/>
        </w:rPr>
        <w:t>A</w:t>
      </w:r>
      <w:r w:rsidR="219E89EF" w:rsidRPr="001246A6">
        <w:rPr>
          <w:rFonts w:eastAsia="Calibri" w:cstheme="minorHAnsi"/>
          <w:lang w:eastAsia="pl-PL"/>
        </w:rPr>
        <w:t xml:space="preserve"> obejmuje </w:t>
      </w:r>
      <w:r w:rsidR="5C9A3EB7" w:rsidRPr="001246A6">
        <w:rPr>
          <w:rFonts w:eastAsia="Calibri" w:cstheme="minorHAnsi"/>
          <w:lang w:eastAsia="pl-PL"/>
        </w:rPr>
        <w:t>sterowanie</w:t>
      </w:r>
      <w:r w:rsidR="122E1C11" w:rsidRPr="001246A6">
        <w:rPr>
          <w:rFonts w:eastAsia="Calibri" w:cstheme="minorHAnsi"/>
          <w:lang w:eastAsia="pl-PL"/>
        </w:rPr>
        <w:t xml:space="preserve"> Systemem automatyki</w:t>
      </w:r>
      <w:r w:rsidR="5C9A3EB7" w:rsidRPr="001246A6">
        <w:rPr>
          <w:rFonts w:eastAsia="Calibri" w:cstheme="minorHAnsi"/>
          <w:lang w:eastAsia="pl-PL"/>
        </w:rPr>
        <w:t xml:space="preserve"> A</w:t>
      </w:r>
      <w:r w:rsidR="6F49F090" w:rsidRPr="001246A6">
        <w:rPr>
          <w:rFonts w:eastAsia="Calibri" w:cstheme="minorHAnsi"/>
          <w:lang w:eastAsia="pl-PL"/>
        </w:rPr>
        <w:t>.</w:t>
      </w:r>
    </w:p>
    <w:p w14:paraId="565D6FBF" w14:textId="3B765729" w:rsidR="00593019" w:rsidRPr="001246A6" w:rsidRDefault="00593019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45FAA5CC" w14:textId="052607E5" w:rsidR="00597E94" w:rsidRPr="001246A6" w:rsidRDefault="00597E94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1F098DDF" w14:textId="17B6FAF3" w:rsidR="00597E94" w:rsidRPr="001246A6" w:rsidRDefault="4258DC63" w:rsidP="04041D69">
      <w:pPr>
        <w:pStyle w:val="Nagwek2"/>
        <w:ind w:firstLine="720"/>
        <w:rPr>
          <w:rFonts w:cstheme="minorHAnsi"/>
        </w:rPr>
      </w:pPr>
      <w:bookmarkStart w:id="24" w:name="_Toc73430297"/>
      <w:r w:rsidRPr="001246A6">
        <w:rPr>
          <w:rFonts w:cstheme="minorHAnsi"/>
        </w:rPr>
        <w:t>I.I.3. Zasady Aktualizacji Oferty po przeprowadzeniu Prac B+R</w:t>
      </w:r>
      <w:bookmarkEnd w:id="24"/>
    </w:p>
    <w:p w14:paraId="3B7A5A77" w14:textId="668BEB83" w:rsidR="00597E94" w:rsidRPr="001246A6" w:rsidRDefault="00597E94" w:rsidP="2229B616">
      <w:pPr>
        <w:spacing w:line="276" w:lineRule="auto"/>
        <w:jc w:val="both"/>
        <w:rPr>
          <w:rFonts w:cstheme="minorHAnsi"/>
          <w:lang w:eastAsia="pl-PL"/>
        </w:rPr>
      </w:pPr>
    </w:p>
    <w:p w14:paraId="2361D060" w14:textId="3AF577E5" w:rsidR="00597E94" w:rsidRPr="001246A6" w:rsidRDefault="187D28C2" w:rsidP="2229B616">
      <w:pPr>
        <w:spacing w:after="160"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</w:t>
      </w:r>
      <w:r w:rsidR="220FEDCB" w:rsidRPr="001246A6">
        <w:rPr>
          <w:rFonts w:eastAsia="Calibri" w:cstheme="minorHAnsi"/>
          <w:color w:val="000000" w:themeColor="text1"/>
          <w:szCs w:val="22"/>
        </w:rPr>
        <w:t>ego</w:t>
      </w:r>
      <w:r w:rsidRPr="001246A6">
        <w:rPr>
          <w:rFonts w:eastAsia="Calibri" w:cstheme="minorHAnsi"/>
          <w:color w:val="000000" w:themeColor="text1"/>
          <w:szCs w:val="22"/>
        </w:rPr>
        <w:t xml:space="preserve"> Etap</w:t>
      </w:r>
      <w:r w:rsidR="2B5E3398" w:rsidRPr="001246A6">
        <w:rPr>
          <w:rFonts w:eastAsia="Calibri" w:cstheme="minorHAnsi"/>
          <w:color w:val="000000" w:themeColor="text1"/>
          <w:szCs w:val="22"/>
        </w:rPr>
        <w:t>u</w:t>
      </w:r>
      <w:r w:rsidRPr="001246A6">
        <w:rPr>
          <w:rFonts w:eastAsia="Calibri" w:cstheme="minorHAnsi"/>
          <w:color w:val="000000" w:themeColor="text1"/>
          <w:szCs w:val="22"/>
        </w:rPr>
        <w:t>, przyznawanego NCBR udziału w Przychodzie z Komercjalizacji Wyników Prac B+R lub Przychodzie z Komercjalizacji Technologii Zależnych, względem odpowiednich danych wskazanych we Wniosku.</w:t>
      </w:r>
    </w:p>
    <w:p w14:paraId="68946DCF" w14:textId="4C7D8046" w:rsidR="00597E94" w:rsidRPr="001246A6" w:rsidRDefault="187D28C2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</w:t>
      </w:r>
      <w:r w:rsidR="1ED5860C" w:rsidRPr="001246A6">
        <w:rPr>
          <w:rFonts w:eastAsia="Calibri" w:cstheme="minorHAnsi"/>
          <w:color w:val="000000" w:themeColor="text1"/>
          <w:szCs w:val="22"/>
        </w:rPr>
        <w:t>System wentylacji A wraz z Szkolnym systemem zarządzającym</w:t>
      </w:r>
      <w:r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3507953A" w:rsidRPr="001246A6">
        <w:rPr>
          <w:rFonts w:eastAsia="Calibri" w:cstheme="minorHAnsi"/>
          <w:color w:val="000000" w:themeColor="text1"/>
          <w:szCs w:val="22"/>
        </w:rPr>
        <w:t xml:space="preserve">w Testach </w:t>
      </w:r>
      <w:r w:rsidRPr="001246A6">
        <w:rPr>
          <w:rFonts w:eastAsia="Calibri" w:cstheme="minorHAnsi"/>
          <w:color w:val="000000" w:themeColor="text1"/>
          <w:szCs w:val="22"/>
        </w:rPr>
        <w:t xml:space="preserve">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</w:t>
      </w:r>
      <w:r w:rsidR="4EF83CBE"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4258DC63" w:rsidRPr="001246A6">
        <w:rPr>
          <w:rFonts w:cstheme="minorHAnsi"/>
          <w:lang w:eastAsia="pl-PL"/>
        </w:rPr>
        <w:t>Parametry Konkursowe Wykonawca oblicza korzystając z arkusza kalkulacyjnego z</w:t>
      </w:r>
      <w:r w:rsidR="54116D58" w:rsidRPr="001246A6">
        <w:rPr>
          <w:rFonts w:cstheme="minorHAnsi"/>
          <w:lang w:eastAsia="pl-PL"/>
        </w:rPr>
        <w:t>najdującego się w Załączniku 3.2</w:t>
      </w:r>
      <w:r w:rsidR="4258DC63" w:rsidRPr="001246A6">
        <w:rPr>
          <w:rFonts w:cstheme="minorHAnsi"/>
          <w:lang w:eastAsia="pl-PL"/>
        </w:rPr>
        <w:t xml:space="preserve">. do Regulaminu. </w:t>
      </w:r>
    </w:p>
    <w:p w14:paraId="50D621ED" w14:textId="593107F8" w:rsidR="00597E94" w:rsidRPr="001246A6" w:rsidRDefault="7CBF8A8B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- Wykonawca w </w:t>
      </w:r>
      <w:r w:rsidR="3261A358" w:rsidRPr="001246A6">
        <w:rPr>
          <w:rFonts w:cstheme="minorHAnsi"/>
          <w:lang w:eastAsia="pl-PL"/>
        </w:rPr>
        <w:t>Zaktualizowanej Ofercie</w:t>
      </w:r>
      <w:r w:rsidRPr="001246A6">
        <w:rPr>
          <w:rFonts w:cstheme="minorHAnsi"/>
          <w:lang w:eastAsia="pl-PL"/>
        </w:rPr>
        <w:t xml:space="preserve">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1E6BD6F4" w14:textId="77777777" w:rsidR="00B74AF4" w:rsidRPr="001246A6" w:rsidRDefault="00B74AF4" w:rsidP="00B74AF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Wszystkie dokumenty uaktualnionej Oferty muszą zostać dostarczone Zamawiającemu w formie elektronicznej, dostępne do edycji. </w:t>
      </w:r>
    </w:p>
    <w:p w14:paraId="20B44582" w14:textId="77777777" w:rsidR="00597E94" w:rsidRPr="001246A6" w:rsidRDefault="00597E94" w:rsidP="00597E94">
      <w:pPr>
        <w:spacing w:line="276" w:lineRule="auto"/>
        <w:jc w:val="both"/>
        <w:rPr>
          <w:rFonts w:cstheme="minorHAnsi"/>
          <w:lang w:eastAsia="pl-PL"/>
        </w:rPr>
      </w:pPr>
    </w:p>
    <w:p w14:paraId="5EF453D1" w14:textId="5C7025AE" w:rsidR="00142141" w:rsidRPr="001246A6" w:rsidRDefault="36876FA1" w:rsidP="04041D69">
      <w:pPr>
        <w:pStyle w:val="Nagwek2"/>
        <w:ind w:firstLine="720"/>
        <w:rPr>
          <w:rFonts w:cstheme="minorHAnsi"/>
        </w:rPr>
      </w:pPr>
      <w:bookmarkStart w:id="25" w:name="_Toc73430298"/>
      <w:r w:rsidRPr="001246A6">
        <w:rPr>
          <w:rFonts w:cstheme="minorHAnsi"/>
        </w:rPr>
        <w:t>I.</w:t>
      </w:r>
      <w:r w:rsidR="06C08DCE" w:rsidRPr="001246A6">
        <w:rPr>
          <w:rFonts w:cstheme="minorHAnsi"/>
        </w:rPr>
        <w:t>I.4</w:t>
      </w:r>
      <w:r w:rsidR="3E984307" w:rsidRPr="001246A6">
        <w:rPr>
          <w:rFonts w:cstheme="minorHAnsi"/>
        </w:rPr>
        <w:t>. Wyniki Prac</w:t>
      </w:r>
      <w:r w:rsidRPr="001246A6">
        <w:rPr>
          <w:rFonts w:cstheme="minorHAnsi"/>
        </w:rPr>
        <w:t xml:space="preserve"> w Etapie I</w:t>
      </w:r>
      <w:bookmarkEnd w:id="25"/>
    </w:p>
    <w:p w14:paraId="5E406EF0" w14:textId="70F55E07" w:rsidR="00142141" w:rsidRPr="001246A6" w:rsidRDefault="3E984307" w:rsidP="04041D69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3DDAF949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2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p w14:paraId="5F17C3A7" w14:textId="51C43393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Tabela 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2055B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2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. </w:t>
      </w:r>
      <w:r w:rsidR="00B74AF4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Wyniki Prac 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142141" w:rsidRPr="001246A6" w14:paraId="73C76E91" w14:textId="77777777" w:rsidTr="001246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2DB9C5AB" w14:textId="77777777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4AE10F75" w14:textId="31D87E82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371AC948" w14:textId="725D452C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19A89777" w14:textId="2537FDBE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ia Zamawiającemu 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Wyniku Prac</w:t>
            </w: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</w:tr>
      <w:tr w:rsidR="00142141" w:rsidRPr="001246A6" w14:paraId="0D39E183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4E9B5AC" w14:textId="384C221C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54EB7135" w14:textId="1BDA65DE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</w:t>
            </w:r>
            <w:r w:rsidR="000C1E3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zarządzającym</w:t>
            </w:r>
          </w:p>
        </w:tc>
        <w:tc>
          <w:tcPr>
            <w:tcW w:w="2673" w:type="pct"/>
          </w:tcPr>
          <w:p w14:paraId="6762E368" w14:textId="032404DC" w:rsidR="00142141" w:rsidRPr="001246A6" w:rsidRDefault="00142141" w:rsidP="0004505F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dla opracowanego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Prototypu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 musi zawierać informacje potwierdzające spełnienie Wymagań Obliga</w:t>
            </w:r>
            <w:r w:rsidR="00EF568C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toryjnych w szczególności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: </w:t>
            </w:r>
          </w:p>
          <w:p w14:paraId="57BAEEDC" w14:textId="7DB4CA98" w:rsidR="00142141" w:rsidRPr="001246A6" w:rsidRDefault="00142141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</w:t>
            </w:r>
            <w:r w:rsidR="00B74AF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obliczenia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głównych składowych 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 </w:t>
            </w:r>
          </w:p>
          <w:p w14:paraId="302A4A0F" w14:textId="61217B82" w:rsidR="00B74AF4" w:rsidRPr="001246A6" w:rsidRDefault="00B74AF4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396A6535" w14:textId="3FBAB267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</w:t>
            </w:r>
          </w:p>
          <w:p w14:paraId="41B982B0" w14:textId="100B3C7E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04D76B04" w14:textId="258FEB7D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</w:t>
            </w:r>
            <w:r w:rsidR="00453F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grafiki obrazujące budowę i działanie Systemu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57311A18" w14:textId="582B1736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zarządzającym. </w:t>
            </w:r>
          </w:p>
          <w:p w14:paraId="11C2F9EA" w14:textId="77777777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FFA4EC2" w14:textId="6BF6AB51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technicznej Prototypu Systemu w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 w wersji papierowej oraz jeden egzemplarz w wersji elektronicznej. </w:t>
            </w:r>
          </w:p>
          <w:p w14:paraId="40AC76FE" w14:textId="4AA6982E" w:rsidR="00142141" w:rsidRPr="001246A6" w:rsidRDefault="00453F5A" w:rsidP="00453F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Wszystkie ww. elementy należy dostarczyć w formacie *.pdf oraz w formacie edytowalnym: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docx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xlsx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dwg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335DB455" w14:textId="46F0E0A7" w:rsidR="00142141" w:rsidRPr="001246A6" w:rsidRDefault="00B74AF4" w:rsidP="0004505F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DBF45A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27A9E1D9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08D16A4" w14:textId="1CCF4682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3FAA3FF6" w14:textId="41D93677" w:rsidR="00142141" w:rsidRPr="001246A6" w:rsidRDefault="18071C91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Systemu wentylacji A 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wraz z 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4E70034D" w14:textId="1D7A7487" w:rsidR="00142141" w:rsidRPr="001246A6" w:rsidRDefault="00142141" w:rsidP="72B42E6D">
            <w:pPr>
              <w:jc w:val="both"/>
              <w:textAlignment w:val="baseline"/>
              <w:rPr>
                <w:rFonts w:asciiTheme="minorHAnsi" w:eastAsia="Segoe UI" w:hAnsiTheme="minorHAnsi" w:cstheme="minorHAnsi"/>
                <w:color w:val="000000" w:themeColor="text1"/>
                <w:sz w:val="20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491135A2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spełniający Wymagania obligatoryj</w:t>
            </w:r>
            <w:r w:rsidR="491135A2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  <w:lang w:bidi="ar-SA"/>
              </w:rPr>
              <w:t>ne</w:t>
            </w:r>
            <w:r w:rsidR="4EEE61DC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1.1-1.10, 2.1-2.11, 3.1-3.20, 4.1-4.12, 5.1-5.17 zgodnie z Załącznikiem nr 1 do Regulaminu.</w:t>
            </w:r>
          </w:p>
        </w:tc>
        <w:tc>
          <w:tcPr>
            <w:tcW w:w="822" w:type="pct"/>
          </w:tcPr>
          <w:p w14:paraId="089E5EC6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15639077" w14:textId="77777777" w:rsidR="00142141" w:rsidRPr="001246A6" w:rsidRDefault="00142141" w:rsidP="00453F5A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453F5A" w:rsidRPr="001246A6" w14:paraId="4B3F6F76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25E213BF" w14:textId="102F7660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D1C4F84" w14:textId="43AE5BD2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72235F94" w14:textId="6E253246" w:rsidR="001B2C5A" w:rsidRPr="001246A6" w:rsidRDefault="00453F5A" w:rsidP="001B2C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218B1617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5216AEDF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453F5A" w:rsidRPr="001246A6" w14:paraId="4AAE62D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F009B8F" w14:textId="01651679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</w:t>
            </w:r>
            <w:r w:rsidR="00CE7DA7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55CAA7E" w14:textId="411FB016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System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wentylacji A wraz z Szkolnym systemem zarządzającym</w:t>
            </w:r>
          </w:p>
        </w:tc>
        <w:tc>
          <w:tcPr>
            <w:tcW w:w="2673" w:type="pct"/>
          </w:tcPr>
          <w:p w14:paraId="39F9CB08" w14:textId="3733DEFB" w:rsidR="00453F5A" w:rsidRPr="001246A6" w:rsidRDefault="00F953C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00CF252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41189B6F" w14:textId="7F402B2E" w:rsidR="00F953C4" w:rsidRPr="001246A6" w:rsidRDefault="00F953C4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dopuszczenia Systemu A do obrotu na terenie Polski, </w:t>
            </w:r>
          </w:p>
          <w:p w14:paraId="22B5ED16" w14:textId="22991D0C" w:rsidR="00CA16FD" w:rsidRPr="001246A6" w:rsidRDefault="0DC94E1F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zyskanie deklaracji zgodności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</w:t>
            </w:r>
            <w:r w:rsidR="0A66D8C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klaracji właściwości użytkowych, krajową deklarację właściwości użytkowych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zgodnie z przepisami 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prawa polskiego i europejskiego,</w:t>
            </w:r>
          </w:p>
          <w:p w14:paraId="2F05930B" w14:textId="075AD11A" w:rsidR="00F953C4" w:rsidRPr="001246A6" w:rsidRDefault="4A6E901E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kartę produktu i etykietę energetyczną Centrali wentylacyjnej A z</w:t>
            </w:r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godnie z aktualnie obowiązującą </w:t>
            </w:r>
            <w:proofErr w:type="spellStart"/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Ecodesign</w:t>
            </w:r>
            <w:proofErr w:type="spellEnd"/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</w:tc>
        <w:tc>
          <w:tcPr>
            <w:tcW w:w="822" w:type="pct"/>
          </w:tcPr>
          <w:p w14:paraId="6AEF374F" w14:textId="77777777" w:rsidR="00F953C4" w:rsidRPr="001246A6" w:rsidRDefault="00F953C4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03E6DCB9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767197" w:rsidRPr="001246A6" w14:paraId="1764CEB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F16EF41" w14:textId="3196B464" w:rsidR="00767197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5DE58799" w14:textId="4DBB2A1F" w:rsidR="00767197" w:rsidRPr="001246A6" w:rsidRDefault="00767197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673" w:type="pct"/>
          </w:tcPr>
          <w:p w14:paraId="2854DA46" w14:textId="50B22138" w:rsidR="00767197" w:rsidRPr="001246A6" w:rsidRDefault="691F105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awca zobowiązany jest do przygotowania raportu, który w przystępny sposób przedstawia przyjęte założenia i 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rozwiązania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opracowane w ramach Przedsięwzięcia przez Wykonawcę, co najmniej w zakresie Systemu wentylacji A wraz z Szkolnym systemem zarządzającym</w:t>
            </w:r>
          </w:p>
          <w:p w14:paraId="3E3D84C6" w14:textId="77777777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F243E8F" w14:textId="638F802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skierowany jest dla dyrektorów szkół, samorządów zainteresowanych systemami wentylacji w salach lekcyjnych. Raport zawiera informacje przedstawione w zrozumiały sposób na temat Przedsięwzięcia. </w:t>
            </w:r>
          </w:p>
          <w:p w14:paraId="1333DC11" w14:textId="776EF7D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726829D" w14:textId="48CE1512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rozwiązaniem Systemów wentylacji A wraz z Szkolnym system zarządzania opracowanym przez Wykonawcę. Raport powinien obejmować co najmniej:</w:t>
            </w:r>
          </w:p>
          <w:p w14:paraId="250B3D6A" w14:textId="58F2C284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741D3065" w14:textId="1F69B527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35575DCE" w14:textId="658AB59D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1E33CBCF" w14:textId="645E5060" w:rsidR="00D12A18" w:rsidRPr="001246A6" w:rsidRDefault="49D46CED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1246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8C93EE1" w14:textId="1373C22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5AEC3E96" w14:textId="0365359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5CC5C210" w14:textId="1C6CB8CB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11F9F20E" w14:textId="0D3DBAB2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wnioski dotyczące Systemu wentylacji A wraz z Szkolnym systemem zarządzającym </w:t>
            </w:r>
            <w:r w:rsidR="00847E6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dedykowanego dla Sal lekcyjnych. </w:t>
            </w:r>
          </w:p>
          <w:p w14:paraId="14300480" w14:textId="08C14F51" w:rsidR="00847E6A" w:rsidRPr="001246A6" w:rsidRDefault="00847E6A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uwarunkowania formalno-prawne realizacji Systemu wentylacji A wraz z Szkolnym system zarządzającym, zidentyfikowane bariery prawne, ustalone na podstawie planowanego Demonstratora Systemu wentylacji A, </w:t>
            </w:r>
          </w:p>
          <w:p w14:paraId="7B0C8ACC" w14:textId="2444353E" w:rsidR="00847E6A" w:rsidRPr="001246A6" w:rsidRDefault="000604DC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potencjał dostosowania Demonstratora Systemu wentylacji A do możliwego zmniejszenia się zapotrzebowania na ciepło wynikającego między innymi z termomodernizacji budynków w kontekście Strategii na rzecz Fali Renowacji z dn. 14.10.2020 r. </w:t>
            </w:r>
          </w:p>
          <w:p w14:paraId="67BB594C" w14:textId="3D733AAE" w:rsidR="000604DC" w:rsidRPr="001246A6" w:rsidRDefault="000604DC" w:rsidP="000604DC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i jego elementy </w:t>
            </w:r>
            <w:r w:rsidR="009D19D6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mogą zawierać dodatkowo, wedle wyboru Wykonawcy, informację dotyczące Wykonawcy w poniższym zakresie:</w:t>
            </w:r>
          </w:p>
          <w:p w14:paraId="089EFD68" w14:textId="225712F9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017FA5FD" w14:textId="1A1C79EC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49FECCFA" w14:textId="384A16B4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pomieszczeniach dydaktycznych, </w:t>
            </w:r>
          </w:p>
          <w:p w14:paraId="0D55B62F" w14:textId="1711B1FB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1CE5B6B0" w14:textId="17FC409C" w:rsidR="009D19D6" w:rsidRPr="001246A6" w:rsidRDefault="009D19D6" w:rsidP="009D19D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3476049" w14:textId="4912CAF4" w:rsidR="009D19D6" w:rsidRPr="001246A6" w:rsidRDefault="76C8A1B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poprawy jakości powietrza w istniejących salach lekcyjnych lub barier utrudniających lub uniemożliwiających optymalne wdrożenie systemów wentylacji w </w:t>
            </w:r>
            <w:r w:rsidR="2662170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istniejących budynkach szkolnych. </w:t>
            </w:r>
          </w:p>
          <w:p w14:paraId="4BECD4AF" w14:textId="77777777" w:rsidR="00D12A18" w:rsidRPr="001246A6" w:rsidRDefault="00D12A18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430BB4F" w14:textId="351CD544" w:rsidR="008F070A" w:rsidRPr="001246A6" w:rsidRDefault="008F070A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</w:t>
            </w:r>
            <w:r w:rsidR="00E214A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12CB2E01" w14:textId="77777777" w:rsidR="008F070A" w:rsidRPr="001246A6" w:rsidRDefault="008F070A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BEFE2CE" w14:textId="017C7B2D" w:rsidR="00D12A18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1F8E21CD" w14:textId="7D3AB8CA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98FE381" w14:textId="0A5121E4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3017AD6C" w14:textId="77777777" w:rsidR="00767197" w:rsidRPr="001246A6" w:rsidRDefault="00767197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142141" w:rsidRPr="001246A6" w14:paraId="61C5D94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4A19A6" w14:textId="7E34B3D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24C6CAA6" w14:textId="4E1CEC7B" w:rsidR="00142141" w:rsidRPr="001246A6" w:rsidRDefault="00142141" w:rsidP="00F953C4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B+R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przeprowadzonych przez Wykonawcę w Etapie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I  </w:t>
            </w:r>
          </w:p>
        </w:tc>
        <w:tc>
          <w:tcPr>
            <w:tcW w:w="2673" w:type="pct"/>
          </w:tcPr>
          <w:p w14:paraId="513019BE" w14:textId="76022DB3" w:rsidR="00F953C4" w:rsidRPr="001246A6" w:rsidRDefault="7A126F1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B+R Prototypu Systemu wentylacji A wraz z Szkolnym</w:t>
            </w:r>
            <w:r w:rsidR="11FC777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 trakcie Etapu I zawierającego co najmniej:</w:t>
            </w:r>
          </w:p>
          <w:p w14:paraId="69F5B07C" w14:textId="00E5C65C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F953C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sumo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wanie przeprowadzonych Prac B+R.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 </w:t>
            </w:r>
          </w:p>
          <w:p w14:paraId="1180633C" w14:textId="790CC0D4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odsumowanie Testów Prototypów Centrali wentylacyjnej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aktualnie obowiązująca na dzień złożenia Wyników dyrektywą </w:t>
            </w:r>
            <w:proofErr w:type="spellStart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odesign</w:t>
            </w:r>
            <w:proofErr w:type="spellEnd"/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 </w:t>
            </w:r>
          </w:p>
          <w:p w14:paraId="056BB4A4" w14:textId="30E87176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artę produktu i etykietę ener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getyczną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obliczeniami 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Centrali wentylacyjnej A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aktualnie obowiązującą na dzień złożenia Wyników dyrektywą </w:t>
            </w:r>
            <w:proofErr w:type="spellStart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ylacyjnych.</w:t>
            </w:r>
          </w:p>
          <w:p w14:paraId="0FFDA1C4" w14:textId="5DCDA5FF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odsumowanie Testów dopus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zczających do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obrotu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System w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</w:t>
            </w:r>
            <w:r w:rsidR="00E041C6" w:rsidRPr="001246A6">
              <w:rPr>
                <w:rFonts w:asciiTheme="minorHAnsi" w:hAnsiTheme="minorHAnsi" w:cstheme="minorHAnsi"/>
                <w:sz w:val="20"/>
                <w:lang w:bidi="ar-SA"/>
              </w:rPr>
              <w:t> 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systemem zarządzającym (m.in. testy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EMC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),</w:t>
            </w:r>
          </w:p>
          <w:p w14:paraId="269FE66D" w14:textId="5F2ACD28" w:rsidR="00142141" w:rsidRPr="001246A6" w:rsidRDefault="00142141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Rysunki techniczne komponentów wchodzących w skład Systemu wentylacji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 zarządzającym w formacie</w:t>
            </w:r>
            <w:r w:rsidR="00316C18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DWG,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STP,</w:t>
            </w:r>
          </w:p>
          <w:p w14:paraId="4117455F" w14:textId="66FC0B9B" w:rsidR="00142141" w:rsidRPr="001246A6" w:rsidRDefault="0A66D8C9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Dokumentację techniczną Prototypu obejmującą m.in. 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>chemat elektryczny podłączenia Systemu wentylacji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 obrębie Sali lekcyjnej,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chemat elektryczny podłączenia 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>Szkolnego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zarządzającego w obrębie szkoły.</w:t>
            </w:r>
          </w:p>
          <w:p w14:paraId="0F4C7075" w14:textId="7E613310" w:rsidR="00316C18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D2B04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2BEB2FE7" w14:textId="77777777" w:rsidR="00316C18" w:rsidRPr="001246A6" w:rsidRDefault="00316C18" w:rsidP="000E3E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C46F506" w14:textId="77777777" w:rsidR="00142141" w:rsidRPr="001246A6" w:rsidRDefault="00316C18" w:rsidP="00316C1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Podane wyniki Prac B+R powinny potwierdzić atrakcyjność i zalety opracowanego Systemu wentylacji A wraz z Szkolnym systemem zarządzającym. Wykonawca przygotowując raport powinien odnieść się do planów badawczych podanych w Ofercie, odnieść się do spełnienia postawionych Wymagań Obligatoryjnych i Jakościowych oraz deklarowanych parametrów Wymagań Konkursowych. Opis i uzasadnienie mogą być uzupełnione o obliczenia, rysunki techniczne, grafiki itp.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3ECD0976" w14:textId="0879110A" w:rsidR="00316C18" w:rsidRPr="001246A6" w:rsidRDefault="001B2C5A" w:rsidP="00316C18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</w:t>
            </w:r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ww. elementy należy dostarczyć w formacie *.pdf oraz w formacie edytowalnym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docx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xlsx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dwg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6F0E0C3B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5AF0C517" w14:textId="5852798D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3B52CD5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6ABB35B" w14:textId="34236F0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740C719D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1C6F7FC9" w14:textId="6D4A3629" w:rsidR="00142141" w:rsidRPr="001246A6" w:rsidRDefault="00142141" w:rsidP="001B2C5A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Harmonogram Prac Etapu II, stanowiący uszczegółowienie w stosunku do Harmonogramu Prac wskazanego w 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Zaktualizowanej Ofercie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 którym Wykonawca planuje realizować p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1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27A29BBC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7C85FD49" w14:textId="14D76DF9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729D155D" w14:textId="77777777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30368CCA" w14:textId="4E519B42" w:rsidR="00142141" w:rsidRPr="001246A6" w:rsidRDefault="00F953C4" w:rsidP="00142141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Wyniki Prac Etapu I muszą zostać przekazane Zamawiającemu w Terminie Doręczenia Wyników Prac Etapu I określonym w </w:t>
      </w:r>
      <w:r w:rsidR="008A0153" w:rsidRPr="001246A6">
        <w:rPr>
          <w:rFonts w:cstheme="minorHAnsi"/>
          <w:lang w:eastAsia="pl-PL"/>
        </w:rPr>
        <w:t>Rozdziale I.I.2 n</w:t>
      </w:r>
      <w:r w:rsidR="001B2C5A" w:rsidRPr="001246A6">
        <w:rPr>
          <w:rFonts w:cstheme="minorHAnsi"/>
          <w:lang w:eastAsia="pl-PL"/>
        </w:rPr>
        <w:t xml:space="preserve">iniejszego Załącznika </w:t>
      </w:r>
      <w:r w:rsidRPr="001246A6">
        <w:rPr>
          <w:rFonts w:cstheme="minorHAnsi"/>
          <w:lang w:eastAsia="pl-PL"/>
        </w:rPr>
        <w:t xml:space="preserve">i w formie określonej tym Załącznikiem oraz Umową. </w:t>
      </w:r>
    </w:p>
    <w:p w14:paraId="7B816627" w14:textId="29D27ACC" w:rsidR="00142141" w:rsidRPr="001246A6" w:rsidRDefault="00142141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0EF23C4F" w14:textId="47CE4A51" w:rsidR="00593019" w:rsidRPr="001246A6" w:rsidRDefault="00F953C4" w:rsidP="001D2B04">
      <w:pPr>
        <w:pStyle w:val="Nagwek2"/>
        <w:ind w:firstLine="709"/>
        <w:rPr>
          <w:rFonts w:cstheme="minorHAnsi"/>
        </w:rPr>
      </w:pPr>
      <w:bookmarkStart w:id="26" w:name="_Toc73430299"/>
      <w:r w:rsidRPr="001246A6">
        <w:rPr>
          <w:rFonts w:cstheme="minorHAnsi"/>
        </w:rPr>
        <w:t>I.I.5</w:t>
      </w:r>
      <w:r w:rsidR="00617C60" w:rsidRPr="001246A6">
        <w:rPr>
          <w:rFonts w:cstheme="minorHAnsi"/>
        </w:rPr>
        <w:t>.</w:t>
      </w:r>
      <w:r w:rsidR="00617C60" w:rsidRPr="001246A6">
        <w:rPr>
          <w:rFonts w:cstheme="minorHAnsi"/>
          <w:color w:val="auto"/>
        </w:rPr>
        <w:t xml:space="preserve"> </w:t>
      </w:r>
      <w:r w:rsidR="00E80D8B" w:rsidRPr="001246A6">
        <w:rPr>
          <w:rFonts w:cstheme="minorHAnsi"/>
        </w:rPr>
        <w:t>Dostarczenie P</w:t>
      </w:r>
      <w:r w:rsidR="00593019" w:rsidRPr="001246A6">
        <w:rPr>
          <w:rFonts w:cstheme="minorHAnsi"/>
        </w:rPr>
        <w:t>rototypów Systemów wentylacji</w:t>
      </w:r>
      <w:r w:rsidR="000E3E69" w:rsidRPr="001246A6">
        <w:rPr>
          <w:rFonts w:cstheme="minorHAnsi"/>
        </w:rPr>
        <w:t xml:space="preserve"> A</w:t>
      </w:r>
      <w:r w:rsidR="00593019" w:rsidRPr="001246A6">
        <w:rPr>
          <w:rFonts w:cstheme="minorHAnsi"/>
        </w:rPr>
        <w:t xml:space="preserve"> wraz z </w:t>
      </w:r>
      <w:r w:rsidR="000E3E69" w:rsidRPr="001246A6">
        <w:rPr>
          <w:rFonts w:cstheme="minorHAnsi"/>
        </w:rPr>
        <w:t>Szkolnymi</w:t>
      </w:r>
      <w:r w:rsidR="00593019" w:rsidRPr="001246A6">
        <w:rPr>
          <w:rFonts w:cstheme="minorHAnsi"/>
        </w:rPr>
        <w:t xml:space="preserve"> systemami zarządzającymi</w:t>
      </w:r>
      <w:r w:rsidR="00E80D8B" w:rsidRPr="001246A6">
        <w:rPr>
          <w:rFonts w:cstheme="minorHAnsi"/>
        </w:rPr>
        <w:t xml:space="preserve"> do Testów</w:t>
      </w:r>
      <w:bookmarkEnd w:id="26"/>
    </w:p>
    <w:p w14:paraId="50DF81A7" w14:textId="23A9426E" w:rsidR="00593019" w:rsidRPr="001246A6" w:rsidRDefault="00593019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</w:t>
      </w:r>
      <w:r w:rsidR="00E80D8B" w:rsidRPr="001246A6">
        <w:rPr>
          <w:rFonts w:cstheme="minorHAnsi"/>
          <w:lang w:eastAsia="pl-PL"/>
        </w:rPr>
        <w:t xml:space="preserve"> po zakończonych Pracach B+R w ramach Etapu I oraz uzyskaniu wymaganych prawem badań laboratoryjnych umożliwiających wprowadzenie produktu do </w:t>
      </w:r>
      <w:r w:rsidR="001B2C5A" w:rsidRPr="001246A6">
        <w:rPr>
          <w:rFonts w:cstheme="minorHAnsi"/>
          <w:lang w:eastAsia="pl-PL"/>
        </w:rPr>
        <w:t>obrotu</w:t>
      </w:r>
      <w:r w:rsidR="00E80D8B" w:rsidRPr="001246A6">
        <w:rPr>
          <w:rFonts w:cstheme="minorHAnsi"/>
          <w:lang w:eastAsia="pl-PL"/>
        </w:rPr>
        <w:t xml:space="preserve"> dostarcza Zamawiającemu Prototypy Systemu wentylacji </w:t>
      </w:r>
      <w:r w:rsidR="000E3E69" w:rsidRPr="001246A6">
        <w:rPr>
          <w:rFonts w:cstheme="minorHAnsi"/>
          <w:lang w:eastAsia="pl-PL"/>
        </w:rPr>
        <w:t xml:space="preserve">A </w:t>
      </w:r>
      <w:r w:rsidR="00E80D8B" w:rsidRPr="001246A6">
        <w:rPr>
          <w:rFonts w:cstheme="minorHAnsi"/>
          <w:lang w:eastAsia="pl-PL"/>
        </w:rPr>
        <w:t xml:space="preserve">wraz z </w:t>
      </w:r>
      <w:r w:rsidR="000E3E69" w:rsidRPr="001246A6">
        <w:rPr>
          <w:rFonts w:cstheme="minorHAnsi"/>
          <w:lang w:eastAsia="pl-PL"/>
        </w:rPr>
        <w:t>Szkolnym</w:t>
      </w:r>
      <w:r w:rsidR="00E80D8B" w:rsidRPr="001246A6">
        <w:rPr>
          <w:rFonts w:cstheme="minorHAnsi"/>
          <w:lang w:eastAsia="pl-PL"/>
        </w:rPr>
        <w:t xml:space="preserve"> systemem zarządzającym</w:t>
      </w:r>
      <w:r w:rsidR="00BC40BE" w:rsidRPr="001246A6">
        <w:rPr>
          <w:rFonts w:cstheme="minorHAnsi"/>
          <w:lang w:eastAsia="pl-PL"/>
        </w:rPr>
        <w:t xml:space="preserve"> oraz Dokumentację techniczną Prototypów Systemów</w:t>
      </w:r>
      <w:r w:rsidR="000E3E69" w:rsidRPr="001246A6">
        <w:rPr>
          <w:rFonts w:cstheme="minorHAnsi"/>
          <w:lang w:eastAsia="pl-PL"/>
        </w:rPr>
        <w:t xml:space="preserve"> A</w:t>
      </w:r>
      <w:r w:rsidR="00BC40BE" w:rsidRPr="001246A6">
        <w:rPr>
          <w:rFonts w:cstheme="minorHAnsi"/>
          <w:lang w:eastAsia="pl-PL"/>
        </w:rPr>
        <w:t xml:space="preserve"> w terminie i na zasadach wskazanych w</w:t>
      </w:r>
      <w:r w:rsidR="00935568" w:rsidRPr="001246A6">
        <w:rPr>
          <w:rFonts w:cstheme="minorHAnsi"/>
          <w:lang w:eastAsia="pl-PL"/>
        </w:rPr>
        <w:t> </w:t>
      </w:r>
      <w:r w:rsidR="00BC40BE" w:rsidRPr="001246A6">
        <w:rPr>
          <w:rFonts w:cstheme="minorHAnsi"/>
          <w:lang w:eastAsia="pl-PL"/>
        </w:rPr>
        <w:t>Tabeli</w:t>
      </w:r>
      <w:r w:rsidR="00935568" w:rsidRPr="001246A6">
        <w:rPr>
          <w:rFonts w:cstheme="minorHAnsi"/>
          <w:lang w:eastAsia="pl-PL"/>
        </w:rPr>
        <w:t> </w:t>
      </w:r>
      <w:r w:rsidR="00DF37CE" w:rsidRPr="001246A6">
        <w:rPr>
          <w:rFonts w:cstheme="minorHAnsi"/>
          <w:lang w:eastAsia="pl-PL"/>
        </w:rPr>
        <w:t>I.</w:t>
      </w:r>
      <w:r w:rsidR="001D2B04" w:rsidRPr="001246A6">
        <w:rPr>
          <w:rFonts w:cstheme="minorHAnsi"/>
          <w:lang w:eastAsia="pl-PL"/>
        </w:rPr>
        <w:t>I.</w:t>
      </w:r>
      <w:r w:rsidR="00DF37CE" w:rsidRPr="001246A6">
        <w:rPr>
          <w:rFonts w:cstheme="minorHAnsi"/>
          <w:lang w:eastAsia="pl-PL"/>
        </w:rPr>
        <w:t>2.</w:t>
      </w:r>
    </w:p>
    <w:p w14:paraId="49C5D52D" w14:textId="77777777" w:rsidR="00651547" w:rsidRPr="001246A6" w:rsidRDefault="00651547">
      <w:pPr>
        <w:rPr>
          <w:rFonts w:cstheme="minorHAnsi"/>
          <w:lang w:eastAsia="pl-PL"/>
        </w:rPr>
      </w:pPr>
    </w:p>
    <w:p w14:paraId="64B0E401" w14:textId="4BF27460" w:rsidR="00BC40BE" w:rsidRPr="001246A6" w:rsidRDefault="00617C60" w:rsidP="00590E20">
      <w:pPr>
        <w:pStyle w:val="Nagwek2"/>
        <w:ind w:firstLine="720"/>
        <w:rPr>
          <w:rFonts w:cstheme="minorHAnsi"/>
        </w:rPr>
      </w:pPr>
      <w:bookmarkStart w:id="27" w:name="_Toc73430300"/>
      <w:r w:rsidRPr="001246A6">
        <w:rPr>
          <w:rFonts w:cstheme="minorHAnsi"/>
        </w:rPr>
        <w:t>I.I.</w:t>
      </w:r>
      <w:r w:rsidR="00F953C4" w:rsidRPr="001246A6">
        <w:rPr>
          <w:rFonts w:cstheme="minorHAnsi"/>
        </w:rPr>
        <w:t>6.</w:t>
      </w:r>
      <w:r w:rsidR="00860B28" w:rsidRPr="001246A6">
        <w:rPr>
          <w:rFonts w:cstheme="minorHAnsi"/>
        </w:rPr>
        <w:t xml:space="preserve"> Testy Prototypów System</w:t>
      </w:r>
      <w:r w:rsidR="004B2BAD" w:rsidRPr="001246A6">
        <w:rPr>
          <w:rFonts w:cstheme="minorHAnsi"/>
        </w:rPr>
        <w:t>u A</w:t>
      </w:r>
      <w:bookmarkEnd w:id="27"/>
    </w:p>
    <w:p w14:paraId="455E38F0" w14:textId="73B3A31C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Testy Prototypu Systemu A prowadzone są wspólnie przez Zamawiającego oraz Wykonawcę, przy czym Zamawiający zastrzega sobie prawo do zlecenia przeprowadzenia Testów przez niezależny podmiot zewnętrzny. </w:t>
      </w:r>
    </w:p>
    <w:p w14:paraId="053F4CD4" w14:textId="77777777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536060F5" w14:textId="0E07E891" w:rsidR="00593019" w:rsidRPr="001246A6" w:rsidRDefault="39420968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</w:t>
      </w:r>
      <w:r w:rsidR="56EE7E42" w:rsidRPr="001246A6">
        <w:rPr>
          <w:rFonts w:cstheme="minorHAnsi"/>
          <w:lang w:eastAsia="pl-PL"/>
        </w:rPr>
        <w:t xml:space="preserve"> Prototypu rozpoczynają się po d</w:t>
      </w:r>
      <w:r w:rsidR="36B8E196" w:rsidRPr="001246A6">
        <w:rPr>
          <w:rFonts w:cstheme="minorHAnsi"/>
          <w:lang w:eastAsia="pl-PL"/>
        </w:rPr>
        <w:t>ostarczeniu</w:t>
      </w:r>
      <w:r w:rsidR="56EE7E42" w:rsidRPr="001246A6">
        <w:rPr>
          <w:rFonts w:cstheme="minorHAnsi"/>
          <w:lang w:eastAsia="pl-PL"/>
        </w:rPr>
        <w:t xml:space="preserve"> przez Wykonawcę Prototypu Systemu wentylacyjnego</w:t>
      </w:r>
      <w:r w:rsidR="303FB477" w:rsidRPr="001246A6">
        <w:rPr>
          <w:rFonts w:cstheme="minorHAnsi"/>
          <w:lang w:eastAsia="pl-PL"/>
        </w:rPr>
        <w:t xml:space="preserve"> A</w:t>
      </w:r>
      <w:r w:rsidR="56EE7E42" w:rsidRPr="001246A6">
        <w:rPr>
          <w:rFonts w:cstheme="minorHAnsi"/>
          <w:lang w:eastAsia="pl-PL"/>
        </w:rPr>
        <w:t xml:space="preserve"> wraz z </w:t>
      </w:r>
      <w:r w:rsidR="4002D927" w:rsidRPr="001246A6">
        <w:rPr>
          <w:rFonts w:cstheme="minorHAnsi"/>
          <w:lang w:eastAsia="pl-PL"/>
        </w:rPr>
        <w:t>Szkolnym</w:t>
      </w:r>
      <w:r w:rsidR="56EE7E42" w:rsidRPr="001246A6">
        <w:rPr>
          <w:rFonts w:cstheme="minorHAnsi"/>
          <w:lang w:eastAsia="pl-PL"/>
        </w:rPr>
        <w:t xml:space="preserve"> systemem zarządzającym</w:t>
      </w:r>
      <w:r w:rsidR="303FB477" w:rsidRPr="001246A6">
        <w:rPr>
          <w:rFonts w:cstheme="minorHAnsi"/>
          <w:lang w:eastAsia="pl-PL"/>
        </w:rPr>
        <w:t xml:space="preserve"> i obejmują:</w:t>
      </w:r>
      <w:r w:rsidR="4002D927" w:rsidRPr="001246A6">
        <w:rPr>
          <w:rFonts w:cstheme="minorHAnsi"/>
          <w:lang w:eastAsia="pl-PL"/>
        </w:rPr>
        <w:t xml:space="preserve"> jego</w:t>
      </w:r>
      <w:r w:rsidR="303FB477" w:rsidRPr="001246A6">
        <w:rPr>
          <w:rFonts w:cstheme="minorHAnsi"/>
          <w:lang w:eastAsia="pl-PL"/>
        </w:rPr>
        <w:t xml:space="preserve"> montaż, uruchomienie oraz </w:t>
      </w:r>
      <w:r w:rsidR="517ECE34" w:rsidRPr="001246A6">
        <w:rPr>
          <w:rFonts w:cstheme="minorHAnsi"/>
          <w:lang w:eastAsia="pl-PL"/>
        </w:rPr>
        <w:t>sterowanie</w:t>
      </w:r>
      <w:r w:rsidR="303FB477" w:rsidRPr="001246A6">
        <w:rPr>
          <w:rFonts w:cstheme="minorHAnsi"/>
          <w:lang w:eastAsia="pl-PL"/>
        </w:rPr>
        <w:t xml:space="preserve"> </w:t>
      </w:r>
      <w:r w:rsidR="517ECE34" w:rsidRPr="001246A6">
        <w:rPr>
          <w:rFonts w:cstheme="minorHAnsi"/>
          <w:lang w:eastAsia="pl-PL"/>
        </w:rPr>
        <w:t>Systemem</w:t>
      </w:r>
      <w:r w:rsidR="36B8E196" w:rsidRPr="001246A6">
        <w:rPr>
          <w:rFonts w:cstheme="minorHAnsi"/>
          <w:lang w:eastAsia="pl-PL"/>
        </w:rPr>
        <w:t xml:space="preserve"> automatyki A, Regulatorem </w:t>
      </w:r>
      <w:proofErr w:type="spellStart"/>
      <w:r w:rsidR="36B8E196" w:rsidRPr="001246A6">
        <w:rPr>
          <w:rFonts w:cstheme="minorHAnsi"/>
          <w:lang w:eastAsia="pl-PL"/>
        </w:rPr>
        <w:t>pomieszczeniowym</w:t>
      </w:r>
      <w:proofErr w:type="spellEnd"/>
      <w:r w:rsidR="36B8E196" w:rsidRPr="001246A6">
        <w:rPr>
          <w:rFonts w:cstheme="minorHAnsi"/>
          <w:lang w:eastAsia="pl-PL"/>
        </w:rPr>
        <w:t xml:space="preserve"> A oraz Szkolnym systemem zarządzającym</w:t>
      </w:r>
      <w:r w:rsidR="56EE7E42" w:rsidRPr="001246A6">
        <w:rPr>
          <w:rFonts w:cstheme="minorHAnsi"/>
          <w:lang w:eastAsia="pl-PL"/>
        </w:rPr>
        <w:t xml:space="preserve">. </w:t>
      </w:r>
      <w:r w:rsidR="5790E466" w:rsidRPr="001246A6">
        <w:rPr>
          <w:rFonts w:cstheme="minorHAnsi"/>
          <w:lang w:eastAsia="pl-PL"/>
        </w:rPr>
        <w:t>Zamawiający zastrzega sobie prawo do zlecenie przeprowadzenia Testów Prototypów Systemów Wentylacyjnych przez niezależny podmiot zewnętrzny</w:t>
      </w:r>
      <w:r w:rsidR="4002D927" w:rsidRPr="001246A6">
        <w:rPr>
          <w:rFonts w:cstheme="minorHAnsi"/>
          <w:lang w:eastAsia="pl-PL"/>
        </w:rPr>
        <w:t>.</w:t>
      </w:r>
      <w:r w:rsidR="41E16D23" w:rsidRPr="001246A6">
        <w:rPr>
          <w:rFonts w:cstheme="minorHAnsi"/>
          <w:lang w:eastAsia="pl-PL"/>
        </w:rPr>
        <w:t xml:space="preserve"> Po przeprowadzeniu Testów Wykonawca przeprowadzi demontaż Systemu A. </w:t>
      </w:r>
    </w:p>
    <w:p w14:paraId="780B44F9" w14:textId="77777777" w:rsidR="00DC488F" w:rsidRPr="001246A6" w:rsidRDefault="00DC488F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358C1582" w14:textId="31C4889C" w:rsidR="00CD3DE0" w:rsidRPr="001246A6" w:rsidRDefault="00CD3DE0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A wraz z Szkolnym systemem zarządzającym rozumie: </w:t>
      </w:r>
      <w:r w:rsidR="00835CA3" w:rsidRPr="001246A6">
        <w:rPr>
          <w:rFonts w:cstheme="minorHAnsi"/>
          <w:lang w:eastAsia="pl-PL"/>
        </w:rPr>
        <w:t>wniesienie,</w:t>
      </w:r>
      <w:r w:rsidR="00522891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>zamontowanie</w:t>
      </w:r>
      <w:r w:rsidR="00835CA3" w:rsidRPr="001246A6">
        <w:rPr>
          <w:rFonts w:cstheme="minorHAnsi"/>
          <w:lang w:eastAsia="pl-PL"/>
        </w:rPr>
        <w:t xml:space="preserve"> i podłączenie mechaniczne i elektryczne</w:t>
      </w:r>
      <w:r w:rsidRPr="001246A6">
        <w:rPr>
          <w:rFonts w:cstheme="minorHAnsi"/>
          <w:lang w:eastAsia="pl-PL"/>
        </w:rPr>
        <w:t xml:space="preserve"> wszystkich elementów wchodzących w skład Systemu A tj. Centrali wentylacyjnej A, Elementów wentylacyjnych, Systemu automatyki A, Regulatora </w:t>
      </w:r>
      <w:proofErr w:type="spellStart"/>
      <w:r w:rsidRPr="001246A6">
        <w:rPr>
          <w:rFonts w:cstheme="minorHAnsi"/>
          <w:lang w:eastAsia="pl-PL"/>
        </w:rPr>
        <w:t>pomieszczeniowego</w:t>
      </w:r>
      <w:proofErr w:type="spellEnd"/>
      <w:r w:rsidRPr="001246A6">
        <w:rPr>
          <w:rFonts w:cstheme="minorHAnsi"/>
          <w:lang w:eastAsia="pl-PL"/>
        </w:rPr>
        <w:t xml:space="preserve"> A, Szkolnego </w:t>
      </w:r>
      <w:r w:rsidRPr="001246A6">
        <w:rPr>
          <w:rFonts w:cstheme="minorHAnsi"/>
          <w:lang w:eastAsia="pl-PL"/>
        </w:rPr>
        <w:lastRenderedPageBreak/>
        <w:t>Systemu zarządzającego w lokaliza</w:t>
      </w:r>
      <w:r w:rsidR="00835CA3" w:rsidRPr="001246A6">
        <w:rPr>
          <w:rFonts w:cstheme="minorHAnsi"/>
          <w:lang w:eastAsia="pl-PL"/>
        </w:rPr>
        <w:t>cji podanej przez Zamawiającego oraz</w:t>
      </w:r>
      <w:r w:rsidRPr="001246A6">
        <w:rPr>
          <w:rFonts w:cstheme="minorHAnsi"/>
          <w:lang w:eastAsia="pl-PL"/>
        </w:rPr>
        <w:t xml:space="preserve"> konfigurację</w:t>
      </w:r>
      <w:r w:rsidR="00835CA3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 xml:space="preserve">Systemu A w </w:t>
      </w:r>
      <w:r w:rsidR="00835CA3" w:rsidRPr="001246A6">
        <w:rPr>
          <w:rFonts w:cstheme="minorHAnsi"/>
          <w:lang w:eastAsia="pl-PL"/>
        </w:rPr>
        <w:t xml:space="preserve">odpowiedni </w:t>
      </w:r>
      <w:r w:rsidRPr="001246A6">
        <w:rPr>
          <w:rFonts w:cstheme="minorHAnsi"/>
          <w:lang w:eastAsia="pl-PL"/>
        </w:rPr>
        <w:t xml:space="preserve">tryb pracy dostosowany do Wymagań Konkursowych 7.1.-7.8. </w:t>
      </w:r>
    </w:p>
    <w:p w14:paraId="2B867CB7" w14:textId="77777777" w:rsidR="00835CA3" w:rsidRPr="001246A6" w:rsidRDefault="00835CA3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79D165D1" w14:textId="5697A09D" w:rsidR="0039156E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przez demontaż Systemu wentylacji A wraz z Szkolnym systemem zarządzającym rozumie: rozłączenie</w:t>
      </w:r>
      <w:r w:rsidR="00835CA3" w:rsidRPr="001246A6">
        <w:rPr>
          <w:rFonts w:cstheme="minorHAnsi"/>
          <w:lang w:eastAsia="pl-PL"/>
        </w:rPr>
        <w:t xml:space="preserve"> mechaniczne i elektryczne wszystkich składowych Systemu A</w:t>
      </w:r>
      <w:r w:rsidR="00DC488F" w:rsidRPr="001246A6">
        <w:rPr>
          <w:rFonts w:cstheme="minorHAnsi"/>
          <w:lang w:eastAsia="pl-PL"/>
        </w:rPr>
        <w:t>, zniesienie i transport</w:t>
      </w:r>
      <w:r w:rsidRPr="001246A6">
        <w:rPr>
          <w:rFonts w:cstheme="minorHAnsi"/>
          <w:lang w:eastAsia="pl-PL"/>
        </w:rPr>
        <w:t xml:space="preserve"> wszystkich elementów wchodzących </w:t>
      </w:r>
      <w:r w:rsidR="0090323C" w:rsidRPr="001246A6">
        <w:rPr>
          <w:rFonts w:cstheme="minorHAnsi"/>
          <w:lang w:eastAsia="pl-PL"/>
        </w:rPr>
        <w:t>w skła</w:t>
      </w:r>
      <w:r w:rsidRPr="001246A6">
        <w:rPr>
          <w:rFonts w:cstheme="minorHAnsi"/>
          <w:lang w:eastAsia="pl-PL"/>
        </w:rPr>
        <w:t xml:space="preserve">d Systemu A tj. Centrali wentylacyjnej A, Elementów wentylacyjnych, Systemu automatyki A, Regulatora </w:t>
      </w:r>
      <w:proofErr w:type="spellStart"/>
      <w:r w:rsidRPr="001246A6">
        <w:rPr>
          <w:rFonts w:cstheme="minorHAnsi"/>
          <w:lang w:eastAsia="pl-PL"/>
        </w:rPr>
        <w:t>pomieszczeniowego</w:t>
      </w:r>
      <w:proofErr w:type="spellEnd"/>
      <w:r w:rsidRPr="001246A6">
        <w:rPr>
          <w:rFonts w:cstheme="minorHAnsi"/>
          <w:lang w:eastAsia="pl-PL"/>
        </w:rPr>
        <w:t xml:space="preserve"> A, Sz</w:t>
      </w:r>
      <w:r w:rsidR="00DC488F" w:rsidRPr="001246A6">
        <w:rPr>
          <w:rFonts w:cstheme="minorHAnsi"/>
          <w:lang w:eastAsia="pl-PL"/>
        </w:rPr>
        <w:t>kolnego Systemu zarządzającego</w:t>
      </w:r>
      <w:r w:rsidR="00EF6309" w:rsidRPr="001246A6">
        <w:rPr>
          <w:rFonts w:cstheme="minorHAnsi"/>
          <w:lang w:eastAsia="pl-PL"/>
        </w:rPr>
        <w:t>.</w:t>
      </w:r>
    </w:p>
    <w:p w14:paraId="7B3D2474" w14:textId="77777777" w:rsidR="00522891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09E487B8" w14:textId="554E2022" w:rsidR="0048191F" w:rsidRPr="001246A6" w:rsidRDefault="25F3ECBD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</w:t>
      </w:r>
      <w:r w:rsidR="20F178D8" w:rsidRPr="001246A6">
        <w:rPr>
          <w:rFonts w:cstheme="minorHAnsi"/>
          <w:lang w:eastAsia="pl-PL"/>
        </w:rPr>
        <w:t>ystemu wentylacji</w:t>
      </w:r>
      <w:r w:rsidRPr="001246A6">
        <w:rPr>
          <w:rFonts w:cstheme="minorHAnsi"/>
          <w:lang w:eastAsia="pl-PL"/>
        </w:rPr>
        <w:t xml:space="preserve"> A</w:t>
      </w:r>
      <w:r w:rsidR="20F178D8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20F178D8" w:rsidRPr="001246A6">
        <w:rPr>
          <w:rFonts w:cstheme="minorHAnsi"/>
          <w:lang w:eastAsia="pl-PL"/>
        </w:rPr>
        <w:t xml:space="preserve"> systemem zarządzającym, Za</w:t>
      </w:r>
      <w:r w:rsidRPr="001246A6">
        <w:rPr>
          <w:rFonts w:cstheme="minorHAnsi"/>
          <w:lang w:eastAsia="pl-PL"/>
        </w:rPr>
        <w:t>mawiający będzie badał Prototyp Systemu A</w:t>
      </w:r>
      <w:r w:rsidR="20F178D8" w:rsidRPr="001246A6">
        <w:rPr>
          <w:rFonts w:cstheme="minorHAnsi"/>
          <w:lang w:eastAsia="pl-PL"/>
        </w:rPr>
        <w:t xml:space="preserve"> pod </w:t>
      </w:r>
      <w:r w:rsidR="0AA40062" w:rsidRPr="001246A6">
        <w:rPr>
          <w:rFonts w:cstheme="minorHAnsi"/>
          <w:lang w:eastAsia="pl-PL"/>
        </w:rPr>
        <w:t>względem</w:t>
      </w:r>
      <w:r w:rsidR="20F178D8" w:rsidRPr="001246A6">
        <w:rPr>
          <w:rFonts w:cstheme="minorHAnsi"/>
          <w:lang w:eastAsia="pl-PL"/>
        </w:rPr>
        <w:t xml:space="preserve"> Wymagań </w:t>
      </w:r>
      <w:r w:rsidRPr="001246A6">
        <w:rPr>
          <w:rFonts w:cstheme="minorHAnsi"/>
          <w:lang w:eastAsia="pl-PL"/>
        </w:rPr>
        <w:t xml:space="preserve">Obligatoryjnych </w:t>
      </w:r>
      <w:r w:rsidR="50B006A6" w:rsidRPr="001246A6">
        <w:rPr>
          <w:rFonts w:cstheme="minorHAnsi"/>
          <w:lang w:eastAsia="pl-PL"/>
        </w:rPr>
        <w:t xml:space="preserve">1.8, 3.9, 4.1-4.10, 5.3, 5.5, 5.6, 5.8, 5.10, 5.12-5.17 </w:t>
      </w:r>
      <w:r w:rsidRPr="001246A6">
        <w:rPr>
          <w:rFonts w:cstheme="minorHAnsi"/>
          <w:lang w:eastAsia="pl-PL"/>
        </w:rPr>
        <w:t xml:space="preserve">i parametrów Wymagań </w:t>
      </w:r>
      <w:r w:rsidR="20F178D8" w:rsidRPr="001246A6">
        <w:rPr>
          <w:rFonts w:cstheme="minorHAnsi"/>
          <w:lang w:eastAsia="pl-PL"/>
        </w:rPr>
        <w:t xml:space="preserve">Konkursowych </w:t>
      </w:r>
      <w:r w:rsidR="6DD9F400" w:rsidRPr="001246A6">
        <w:rPr>
          <w:rFonts w:cstheme="minorHAnsi"/>
          <w:lang w:eastAsia="pl-PL"/>
        </w:rPr>
        <w:t>7.1-7.8</w:t>
      </w:r>
      <w:r w:rsidRPr="001246A6">
        <w:rPr>
          <w:rFonts w:cstheme="minorHAnsi"/>
          <w:lang w:eastAsia="pl-PL"/>
        </w:rPr>
        <w:t xml:space="preserve"> </w:t>
      </w:r>
      <w:r w:rsidR="20F178D8" w:rsidRPr="001246A6">
        <w:rPr>
          <w:rFonts w:cstheme="minorHAnsi"/>
          <w:lang w:eastAsia="pl-PL"/>
        </w:rPr>
        <w:t>wskazanych w</w:t>
      </w:r>
      <w:r w:rsidR="0AA40062" w:rsidRPr="001246A6">
        <w:rPr>
          <w:rFonts w:cstheme="minorHAnsi"/>
          <w:lang w:eastAsia="pl-PL"/>
        </w:rPr>
        <w:t> </w:t>
      </w:r>
      <w:r w:rsidR="20F178D8" w:rsidRPr="001246A6">
        <w:rPr>
          <w:rFonts w:cstheme="minorHAnsi"/>
          <w:lang w:eastAsia="pl-PL"/>
        </w:rPr>
        <w:t xml:space="preserve">Załączniku nr 1 do Regulaminu. </w:t>
      </w:r>
      <w:r w:rsidRPr="001246A6">
        <w:rPr>
          <w:rFonts w:cstheme="minorHAnsi"/>
          <w:lang w:eastAsia="pl-PL"/>
        </w:rPr>
        <w:t xml:space="preserve">Wyniki Testów Prototypu Systemu będą podlegać </w:t>
      </w:r>
      <w:r w:rsidR="45A75E46" w:rsidRPr="001246A6">
        <w:rPr>
          <w:rFonts w:cstheme="minorHAnsi"/>
          <w:lang w:eastAsia="pl-PL"/>
        </w:rPr>
        <w:t xml:space="preserve">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8DA95F8" w14:textId="1608128F" w:rsidR="00766DF4" w:rsidRPr="001246A6" w:rsidRDefault="20F178D8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</w:t>
      </w:r>
      <w:r w:rsidR="2AEDD5C1" w:rsidRPr="001246A6">
        <w:rPr>
          <w:rFonts w:cstheme="minorHAnsi"/>
          <w:lang w:eastAsia="pl-PL"/>
        </w:rPr>
        <w:t>rzeprowadzenia Testów Prototypu</w:t>
      </w:r>
      <w:r w:rsidRPr="001246A6">
        <w:rPr>
          <w:rFonts w:cstheme="minorHAnsi"/>
          <w:lang w:eastAsia="pl-PL"/>
        </w:rPr>
        <w:t xml:space="preserve"> Systemu wentylacji</w:t>
      </w:r>
      <w:r w:rsidR="2AEDD5C1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2AEDD5C1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 użyte zostaną urządzenia pomiarowe opisane w podpunkcie </w:t>
      </w:r>
      <w:r w:rsidRPr="001246A6">
        <w:rPr>
          <w:rFonts w:cstheme="minorHAnsi"/>
          <w:color w:val="000000" w:themeColor="text1"/>
          <w:lang w:eastAsia="pl-PL"/>
        </w:rPr>
        <w:t xml:space="preserve">Aparatura pomiarowa używana w Testach Prototypów Systemu wentylacji wraz z </w:t>
      </w:r>
      <w:r w:rsidR="2AEDD5C1" w:rsidRPr="001246A6">
        <w:rPr>
          <w:rFonts w:cstheme="minorHAnsi"/>
          <w:color w:val="000000" w:themeColor="text1"/>
          <w:lang w:eastAsia="pl-PL"/>
        </w:rPr>
        <w:t>Szkolnym</w:t>
      </w:r>
      <w:r w:rsidRPr="001246A6">
        <w:rPr>
          <w:rFonts w:cstheme="minorHAnsi"/>
          <w:color w:val="000000" w:themeColor="text1"/>
          <w:lang w:eastAsia="pl-PL"/>
        </w:rPr>
        <w:t xml:space="preserve"> systemem zarządzającym</w:t>
      </w:r>
      <w:r w:rsidR="2AEDD5C1" w:rsidRPr="001246A6">
        <w:rPr>
          <w:rFonts w:cstheme="minorHAnsi"/>
          <w:color w:val="000000" w:themeColor="text1"/>
          <w:lang w:eastAsia="pl-PL"/>
        </w:rPr>
        <w:t>.</w:t>
      </w:r>
      <w:r w:rsidR="264BD6DF" w:rsidRPr="001246A6">
        <w:rPr>
          <w:rFonts w:cstheme="minorHAnsi"/>
          <w:color w:val="000000" w:themeColor="text1"/>
          <w:lang w:eastAsia="pl-PL"/>
        </w:rPr>
        <w:t xml:space="preserve"> </w:t>
      </w:r>
    </w:p>
    <w:p w14:paraId="78740134" w14:textId="77777777" w:rsidR="00EE552F" w:rsidRPr="001246A6" w:rsidRDefault="00EE552F" w:rsidP="00EE552F">
      <w:pPr>
        <w:jc w:val="both"/>
        <w:rPr>
          <w:rFonts w:cstheme="minorHAnsi"/>
          <w:lang w:eastAsia="pl-PL"/>
        </w:rPr>
      </w:pPr>
    </w:p>
    <w:p w14:paraId="1B127D22" w14:textId="3F5FDD8F" w:rsidR="00EE552F" w:rsidRPr="001246A6" w:rsidRDefault="00EE552F" w:rsidP="00EE552F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następujące testy Prototypu Systemu A:</w:t>
      </w:r>
    </w:p>
    <w:p w14:paraId="5BC379EF" w14:textId="3B4E0428" w:rsidR="00EE552F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</w:t>
      </w:r>
      <w:r w:rsidR="00C91A86" w:rsidRPr="001246A6">
        <w:rPr>
          <w:rFonts w:cstheme="minorHAnsi"/>
          <w:lang w:eastAsia="pl-PL"/>
        </w:rPr>
        <w:t>:</w:t>
      </w:r>
    </w:p>
    <w:p w14:paraId="3B023837" w14:textId="6D6A7BFB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F1052B" w:rsidRPr="001246A6">
        <w:rPr>
          <w:rFonts w:cstheme="minorHAnsi"/>
          <w:lang w:eastAsia="pl-PL"/>
        </w:rPr>
        <w:t>.1,</w:t>
      </w:r>
    </w:p>
    <w:p w14:paraId="1FBDCD6B" w14:textId="691E634C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.2</w:t>
      </w:r>
      <w:r w:rsidR="00F1052B" w:rsidRPr="001246A6">
        <w:rPr>
          <w:rFonts w:cstheme="minorHAnsi"/>
          <w:lang w:eastAsia="pl-PL"/>
        </w:rPr>
        <w:t>,</w:t>
      </w:r>
    </w:p>
    <w:p w14:paraId="51ACC339" w14:textId="7D6EDC86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.3</w:t>
      </w:r>
      <w:r w:rsidR="00F1052B" w:rsidRPr="001246A6">
        <w:rPr>
          <w:rFonts w:cstheme="minorHAnsi"/>
          <w:lang w:eastAsia="pl-PL"/>
        </w:rPr>
        <w:t>,</w:t>
      </w:r>
    </w:p>
    <w:p w14:paraId="4DFB10EB" w14:textId="7FC3E65A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.4</w:t>
      </w:r>
      <w:r w:rsidR="00F1052B" w:rsidRPr="001246A6">
        <w:rPr>
          <w:rFonts w:cstheme="minorHAnsi"/>
          <w:lang w:eastAsia="pl-PL"/>
        </w:rPr>
        <w:t>,</w:t>
      </w:r>
    </w:p>
    <w:p w14:paraId="3264FE23" w14:textId="5E63C831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.5</w:t>
      </w:r>
      <w:r w:rsidR="00F1052B" w:rsidRPr="001246A6">
        <w:rPr>
          <w:rFonts w:cstheme="minorHAnsi"/>
          <w:lang w:eastAsia="pl-PL"/>
        </w:rPr>
        <w:t>.</w:t>
      </w:r>
    </w:p>
    <w:p w14:paraId="1DD7173C" w14:textId="77777777" w:rsidR="00F1052B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</w:t>
      </w:r>
      <w:r w:rsidR="00F1052B" w:rsidRPr="001246A6">
        <w:rPr>
          <w:rFonts w:cstheme="minorHAnsi"/>
          <w:lang w:eastAsia="pl-PL"/>
        </w:rPr>
        <w:t>:</w:t>
      </w:r>
    </w:p>
    <w:p w14:paraId="19B44E66" w14:textId="300F6339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A.6 – Funkcjonalności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coolingu</w:t>
      </w:r>
      <w:proofErr w:type="spellEnd"/>
      <w:r w:rsidRPr="001246A6">
        <w:rPr>
          <w:rFonts w:cstheme="minorHAnsi"/>
          <w:lang w:eastAsia="pl-PL"/>
        </w:rPr>
        <w:t>,</w:t>
      </w:r>
    </w:p>
    <w:p w14:paraId="62BF1056" w14:textId="4698634D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A.7 – Funkcjonalności </w:t>
      </w:r>
      <w:r w:rsidR="00B37142" w:rsidRPr="001246A6">
        <w:rPr>
          <w:rFonts w:cstheme="minorHAnsi"/>
          <w:lang w:eastAsia="pl-PL"/>
        </w:rPr>
        <w:t>Szkolnego systemu zarządzającego</w:t>
      </w:r>
      <w:r w:rsidRPr="001246A6">
        <w:rPr>
          <w:rFonts w:cstheme="minorHAnsi"/>
          <w:lang w:eastAsia="pl-PL"/>
        </w:rPr>
        <w:t>,</w:t>
      </w:r>
    </w:p>
    <w:p w14:paraId="6FC45892" w14:textId="7989653E" w:rsidR="00EE552F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A.8 – Funkcjonalności Elektronicznej tablicy wyników,</w:t>
      </w:r>
    </w:p>
    <w:p w14:paraId="1CA70DD0" w14:textId="7629E381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A.9 – Funkcjonalności Regulatora </w:t>
      </w:r>
      <w:proofErr w:type="spellStart"/>
      <w:r w:rsidRPr="001246A6">
        <w:rPr>
          <w:rFonts w:cstheme="minorHAnsi"/>
          <w:lang w:eastAsia="pl-PL"/>
        </w:rPr>
        <w:t>pomieszczeniowego</w:t>
      </w:r>
      <w:proofErr w:type="spellEnd"/>
      <w:r w:rsidRPr="001246A6">
        <w:rPr>
          <w:rFonts w:cstheme="minorHAnsi"/>
          <w:lang w:eastAsia="pl-PL"/>
        </w:rPr>
        <w:t xml:space="preserve"> A.  </w:t>
      </w:r>
    </w:p>
    <w:p w14:paraId="778019CC" w14:textId="77777777" w:rsidR="00766DF4" w:rsidRPr="001246A6" w:rsidRDefault="00766DF4" w:rsidP="00766DF4">
      <w:pPr>
        <w:jc w:val="both"/>
        <w:rPr>
          <w:rFonts w:cstheme="minorHAnsi"/>
          <w:lang w:eastAsia="pl-PL"/>
        </w:rPr>
      </w:pPr>
    </w:p>
    <w:p w14:paraId="6BD9E67D" w14:textId="752D5D6C" w:rsidR="00E80D8B" w:rsidRPr="001246A6" w:rsidRDefault="00766DF4" w:rsidP="00766D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</w:t>
      </w:r>
      <w:r w:rsidR="00E80D8B" w:rsidRPr="001246A6">
        <w:rPr>
          <w:rFonts w:cstheme="minorHAnsi"/>
          <w:lang w:eastAsia="pl-PL"/>
        </w:rPr>
        <w:t xml:space="preserve">Aby uniknąć wszelkich wątpliwości – Zamawiający dopuszcza przerwanie ciągłości pomiarów prowadzonych w ramach Testów </w:t>
      </w:r>
      <w:r w:rsidR="00BF4ADC" w:rsidRPr="001246A6">
        <w:rPr>
          <w:rFonts w:cstheme="minorHAnsi"/>
          <w:lang w:eastAsia="pl-PL"/>
        </w:rPr>
        <w:t>Prototypów Systemu</w:t>
      </w:r>
      <w:r w:rsidR="00E978A1" w:rsidRPr="001246A6">
        <w:rPr>
          <w:rFonts w:cstheme="minorHAnsi"/>
          <w:lang w:eastAsia="pl-PL"/>
        </w:rPr>
        <w:t xml:space="preserve"> w</w:t>
      </w:r>
      <w:r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</w:t>
      </w:r>
      <w:r w:rsidR="00E978A1" w:rsidRPr="001246A6">
        <w:rPr>
          <w:rFonts w:cstheme="minorHAnsi"/>
          <w:lang w:eastAsia="pl-PL"/>
        </w:rPr>
        <w:t>m z</w:t>
      </w:r>
      <w:r w:rsidRPr="001246A6">
        <w:rPr>
          <w:rFonts w:cstheme="minorHAnsi"/>
          <w:lang w:eastAsia="pl-PL"/>
        </w:rPr>
        <w:t>arządzającym</w:t>
      </w:r>
      <w:r w:rsidR="00E80D8B" w:rsidRPr="001246A6">
        <w:rPr>
          <w:rFonts w:cstheme="minorHAnsi"/>
          <w:lang w:eastAsia="pl-PL"/>
        </w:rPr>
        <w:t xml:space="preserve">, na skutek:  </w:t>
      </w:r>
    </w:p>
    <w:p w14:paraId="216C2859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4D549734" w14:textId="1737ED69" w:rsidR="00E80D8B" w:rsidRPr="001246A6" w:rsidRDefault="264547C1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</w:t>
      </w:r>
      <w:r w:rsidR="2AEDD5C1" w:rsidRPr="001246A6">
        <w:rPr>
          <w:rFonts w:cstheme="minorHAnsi"/>
          <w:lang w:eastAsia="pl-PL"/>
        </w:rPr>
        <w:t>nych w trakcie Testów Prototypu</w:t>
      </w:r>
      <w:r w:rsidRPr="001246A6">
        <w:rPr>
          <w:rFonts w:cstheme="minorHAnsi"/>
          <w:lang w:eastAsia="pl-PL"/>
        </w:rPr>
        <w:t xml:space="preserve"> </w:t>
      </w:r>
      <w:r w:rsidR="2AEDD5C1" w:rsidRPr="001246A6">
        <w:rPr>
          <w:rFonts w:cstheme="minorHAnsi"/>
          <w:lang w:eastAsia="pl-PL"/>
        </w:rPr>
        <w:t>Systemu</w:t>
      </w:r>
      <w:r w:rsidR="20F178D8" w:rsidRPr="001246A6">
        <w:rPr>
          <w:rFonts w:cstheme="minorHAnsi"/>
          <w:lang w:eastAsia="pl-PL"/>
        </w:rPr>
        <w:t xml:space="preserve"> wentylacji</w:t>
      </w:r>
      <w:r w:rsidR="2AEDD5C1" w:rsidRPr="001246A6">
        <w:rPr>
          <w:rFonts w:cstheme="minorHAnsi"/>
          <w:lang w:eastAsia="pl-PL"/>
        </w:rPr>
        <w:t xml:space="preserve"> A wraz z Szkolnym</w:t>
      </w:r>
      <w:r w:rsidR="20F178D8" w:rsidRPr="001246A6">
        <w:rPr>
          <w:rFonts w:cstheme="minorHAnsi"/>
          <w:lang w:eastAsia="pl-PL"/>
        </w:rPr>
        <w:t xml:space="preserve"> systemem </w:t>
      </w:r>
      <w:r w:rsidR="0C6F9E1B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lub </w:t>
      </w:r>
    </w:p>
    <w:p w14:paraId="41397A8F" w14:textId="77777777" w:rsidR="00E80D8B" w:rsidRPr="001246A6" w:rsidRDefault="00E80D8B" w:rsidP="00D91076">
      <w:pPr>
        <w:jc w:val="both"/>
        <w:rPr>
          <w:rFonts w:cstheme="minorHAnsi"/>
          <w:lang w:eastAsia="pl-PL"/>
        </w:rPr>
      </w:pPr>
    </w:p>
    <w:p w14:paraId="551FA387" w14:textId="070C9903" w:rsidR="00E80D8B" w:rsidRPr="001246A6" w:rsidRDefault="00E80D8B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</w:t>
      </w:r>
      <w:r w:rsidR="00BF4ADC" w:rsidRPr="001246A6">
        <w:rPr>
          <w:rFonts w:cstheme="minorHAnsi"/>
          <w:lang w:eastAsia="pl-PL"/>
        </w:rPr>
        <w:t xml:space="preserve"> są Testy Prototypu</w:t>
      </w:r>
      <w:r w:rsidRPr="001246A6">
        <w:rPr>
          <w:rFonts w:cstheme="minorHAnsi"/>
          <w:lang w:eastAsia="pl-PL"/>
        </w:rPr>
        <w:t xml:space="preserve"> </w:t>
      </w:r>
      <w:r w:rsidR="00BF4ADC" w:rsidRPr="001246A6">
        <w:rPr>
          <w:rFonts w:cstheme="minorHAnsi"/>
          <w:lang w:eastAsia="pl-PL"/>
        </w:rPr>
        <w:t>Systemu</w:t>
      </w:r>
      <w:r w:rsidR="00766DF4" w:rsidRPr="001246A6">
        <w:rPr>
          <w:rFonts w:cstheme="minorHAnsi"/>
          <w:lang w:eastAsia="pl-PL"/>
        </w:rPr>
        <w:t xml:space="preserve"> wentylacji</w:t>
      </w:r>
      <w:r w:rsidR="00BF4ADC" w:rsidRPr="001246A6">
        <w:rPr>
          <w:rFonts w:cstheme="minorHAnsi"/>
          <w:lang w:eastAsia="pl-PL"/>
        </w:rPr>
        <w:t xml:space="preserve"> A</w:t>
      </w:r>
      <w:r w:rsidR="00766DF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766DF4" w:rsidRPr="001246A6">
        <w:rPr>
          <w:rFonts w:cstheme="minorHAnsi"/>
          <w:lang w:eastAsia="pl-PL"/>
        </w:rPr>
        <w:t xml:space="preserve"> systemem zarządzającym</w:t>
      </w:r>
      <w:r w:rsidR="00BF4ADC" w:rsidRPr="001246A6">
        <w:rPr>
          <w:rFonts w:cstheme="minorHAnsi"/>
          <w:lang w:eastAsia="pl-PL"/>
        </w:rPr>
        <w:t>;</w:t>
      </w:r>
      <w:r w:rsidRPr="001246A6">
        <w:rPr>
          <w:rFonts w:cstheme="minorHAnsi"/>
          <w:lang w:eastAsia="pl-PL"/>
        </w:rPr>
        <w:t xml:space="preserve"> pożar budynku, w którym prowadzone są Testy, katastrofa naturalna, stan wojenny lub strajk powszechny, z wyłączeniem stanu epidemii wywołanego wirusem SARS CoV-2). </w:t>
      </w:r>
    </w:p>
    <w:p w14:paraId="39D15B3E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0C890808" w14:textId="164DE80C" w:rsidR="00593019" w:rsidRPr="001246A6" w:rsidRDefault="00E80D8B" w:rsidP="001941A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</w:t>
      </w:r>
      <w:r w:rsidR="001941A4" w:rsidRPr="001246A6">
        <w:rPr>
          <w:rFonts w:cstheme="minorHAnsi"/>
          <w:lang w:eastAsia="pl-PL"/>
        </w:rPr>
        <w:t>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="001941A4"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="001941A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1941A4"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adekwatnie do czasu trwania ww. okoli</w:t>
      </w:r>
      <w:r w:rsidR="008A0153" w:rsidRPr="001246A6">
        <w:rPr>
          <w:rFonts w:cstheme="minorHAnsi"/>
          <w:lang w:eastAsia="pl-PL"/>
        </w:rPr>
        <w:t>czności, lecz nie dłużej niż o 2</w:t>
      </w:r>
      <w:r w:rsidRPr="001246A6">
        <w:rPr>
          <w:rFonts w:cstheme="minorHAnsi"/>
          <w:lang w:eastAsia="pl-PL"/>
        </w:rPr>
        <w:t xml:space="preserve"> miesiące.</w:t>
      </w:r>
    </w:p>
    <w:p w14:paraId="366E5C92" w14:textId="20FA0AD6" w:rsidR="009B63FF" w:rsidRPr="001246A6" w:rsidRDefault="009B63FF" w:rsidP="00590E20">
      <w:pPr>
        <w:pStyle w:val="Nagwek2"/>
        <w:ind w:firstLine="720"/>
        <w:rPr>
          <w:rFonts w:cstheme="minorHAnsi"/>
        </w:rPr>
      </w:pPr>
      <w:bookmarkStart w:id="28" w:name="_Toc73430301"/>
      <w:r w:rsidRPr="001246A6">
        <w:rPr>
          <w:rFonts w:cstheme="minorHAnsi"/>
        </w:rPr>
        <w:lastRenderedPageBreak/>
        <w:t>I.I.6.1 Przygotowanie Środowiska Testowego</w:t>
      </w:r>
      <w:bookmarkEnd w:id="28"/>
    </w:p>
    <w:p w14:paraId="463985C7" w14:textId="1832A3F9" w:rsidR="0039156E" w:rsidRPr="001246A6" w:rsidRDefault="009B63FF" w:rsidP="00835CA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A wraz z Szkolnym systemem zarządzającym. </w:t>
      </w:r>
    </w:p>
    <w:p w14:paraId="69C94353" w14:textId="5A3787D4" w:rsidR="009B63FF" w:rsidRPr="001246A6" w:rsidRDefault="009B63FF" w:rsidP="0039156E">
      <w:pPr>
        <w:rPr>
          <w:rFonts w:cstheme="minorHAnsi"/>
          <w:lang w:eastAsia="pl-PL"/>
        </w:rPr>
      </w:pPr>
    </w:p>
    <w:p w14:paraId="12F1CE51" w14:textId="77777777" w:rsidR="004E3C44" w:rsidRPr="001246A6" w:rsidRDefault="004E3C44" w:rsidP="008A015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w szczególności przygotuje w ramach wynagrodzenia wskazanego w ART.22 Umowy:</w:t>
      </w:r>
    </w:p>
    <w:p w14:paraId="75794D72" w14:textId="5E50C5B8" w:rsidR="004E3C44" w:rsidRPr="001246A6" w:rsidRDefault="68420257" w:rsidP="0029361A">
      <w:pPr>
        <w:pStyle w:val="Akapitzlist"/>
        <w:numPr>
          <w:ilvl w:val="0"/>
          <w:numId w:val="19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>Prototyp Systemu wentylacji A wraz z Szkolnym systemem zarządzającym zgodny</w:t>
      </w:r>
      <w:r w:rsidR="50B006A6" w:rsidRPr="001246A6">
        <w:rPr>
          <w:rFonts w:cstheme="minorHAnsi"/>
          <w:lang w:eastAsia="pl-PL"/>
        </w:rPr>
        <w:t xml:space="preserve"> z Wymaganiami Obligatoryjnymi </w:t>
      </w:r>
      <w:r w:rsidR="6EA898BB" w:rsidRPr="001246A6">
        <w:rPr>
          <w:rFonts w:eastAsia="Calibri" w:cstheme="minorHAnsi"/>
          <w:color w:val="000000" w:themeColor="text1"/>
          <w:szCs w:val="22"/>
        </w:rPr>
        <w:t>1.1-1.10, 2.1-2.11, 3.1-3.20, 4.1-4.12, 5.1-5.17</w:t>
      </w:r>
      <w:r w:rsidRPr="001246A6">
        <w:rPr>
          <w:rFonts w:eastAsia="Calibri" w:cstheme="minorHAnsi"/>
          <w:color w:val="000000" w:themeColor="text1"/>
          <w:szCs w:val="22"/>
          <w:lang w:eastAsia="pl-PL"/>
        </w:rPr>
        <w:t>,</w:t>
      </w:r>
      <w:r w:rsidRPr="001246A6">
        <w:rPr>
          <w:rFonts w:cstheme="minorHAnsi"/>
          <w:lang w:eastAsia="pl-PL"/>
        </w:rPr>
        <w:t xml:space="preserve"> zgodnie z Załącznikiem nr 1 do Regulaminu i parametrami Wymagań </w:t>
      </w:r>
      <w:r w:rsidR="50B006A6" w:rsidRPr="001246A6">
        <w:rPr>
          <w:rFonts w:cstheme="minorHAnsi"/>
          <w:lang w:eastAsia="pl-PL"/>
        </w:rPr>
        <w:t>Konkursowych</w:t>
      </w:r>
      <w:r w:rsidRPr="001246A6">
        <w:rPr>
          <w:rFonts w:cstheme="minorHAnsi"/>
          <w:lang w:eastAsia="pl-PL"/>
        </w:rPr>
        <w:t xml:space="preserve"> 7.1 – 7.8 zadeklarowanymi przez Wykonawcę w Ofercie. </w:t>
      </w:r>
    </w:p>
    <w:p w14:paraId="0EB452CF" w14:textId="647DA70A" w:rsidR="00DF37CE" w:rsidRPr="001246A6" w:rsidRDefault="6DD9F400" w:rsidP="0029361A">
      <w:pPr>
        <w:pStyle w:val="Akapitzlist"/>
        <w:numPr>
          <w:ilvl w:val="0"/>
          <w:numId w:val="19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A niezbędne do przeprowadzenia Testów. </w:t>
      </w:r>
    </w:p>
    <w:p w14:paraId="1ED82533" w14:textId="3276B043" w:rsidR="004E3C44" w:rsidRPr="001246A6" w:rsidRDefault="004E3C44" w:rsidP="004E3C44">
      <w:pPr>
        <w:rPr>
          <w:rFonts w:cstheme="minorHAnsi"/>
          <w:lang w:eastAsia="pl-PL"/>
        </w:rPr>
      </w:pPr>
    </w:p>
    <w:p w14:paraId="0E54C02D" w14:textId="33F47417" w:rsidR="00B37142" w:rsidRPr="001246A6" w:rsidRDefault="00B37142" w:rsidP="00B37142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</w:t>
      </w:r>
      <w:r w:rsidR="00E978A1" w:rsidRPr="001246A6">
        <w:rPr>
          <w:rFonts w:cstheme="minorHAnsi"/>
          <w:lang w:eastAsia="pl-PL"/>
        </w:rPr>
        <w:t xml:space="preserve"> w Polsce</w:t>
      </w:r>
      <w:r w:rsidRPr="001246A6">
        <w:rPr>
          <w:rFonts w:cstheme="minorHAnsi"/>
          <w:lang w:eastAsia="pl-PL"/>
        </w:rPr>
        <w:t>, w której będą przeprowadzane Testy Prototypu Systemy A. Wykonawca odpowiada za właściwe zagospodarowanie lub utylizację materiałów eksploatacyjnych użytych do Testów Systemu wentylacji, omawianych w rozdziale I.I.6.1 zgodnie z prawem polskim.</w:t>
      </w:r>
    </w:p>
    <w:p w14:paraId="65555512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7D2F26F0" w14:textId="2C2AA00D" w:rsidR="00835CA3" w:rsidRPr="001246A6" w:rsidRDefault="00835CA3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</w:t>
      </w:r>
      <w:r w:rsidR="00DF37CE" w:rsidRPr="001246A6">
        <w:rPr>
          <w:rFonts w:cstheme="minorHAnsi"/>
          <w:b/>
          <w:lang w:eastAsia="pl-PL"/>
        </w:rPr>
        <w:t xml:space="preserve"> Testów Jakościowo-Ilościowych</w:t>
      </w:r>
      <w:r w:rsidRPr="001246A6">
        <w:rPr>
          <w:rFonts w:cstheme="minorHAnsi"/>
          <w:b/>
          <w:lang w:eastAsia="pl-PL"/>
        </w:rPr>
        <w:t>:</w:t>
      </w:r>
    </w:p>
    <w:p w14:paraId="2FD4ED49" w14:textId="4E1CAE58" w:rsidR="00835CA3" w:rsidRPr="001246A6" w:rsidRDefault="00835CA3" w:rsidP="004E3C44">
      <w:pPr>
        <w:rPr>
          <w:rFonts w:cstheme="minorHAnsi"/>
          <w:lang w:eastAsia="pl-PL"/>
        </w:rPr>
      </w:pPr>
    </w:p>
    <w:p w14:paraId="3D593565" w14:textId="7BB5B763" w:rsidR="00DF37CE" w:rsidRPr="001246A6" w:rsidRDefault="00E978A1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</w:t>
      </w:r>
      <w:r w:rsidR="00DF37CE" w:rsidRPr="001246A6">
        <w:rPr>
          <w:rFonts w:cstheme="minorHAnsi"/>
          <w:b/>
          <w:lang w:eastAsia="pl-PL"/>
        </w:rPr>
        <w:t>.1</w:t>
      </w:r>
    </w:p>
    <w:p w14:paraId="519AF397" w14:textId="77777777" w:rsidR="00B37142" w:rsidRPr="001246A6" w:rsidRDefault="00B37142" w:rsidP="004E3C44">
      <w:pPr>
        <w:rPr>
          <w:rFonts w:cstheme="minorHAnsi"/>
          <w:b/>
          <w:lang w:eastAsia="pl-PL"/>
        </w:rPr>
      </w:pPr>
    </w:p>
    <w:p w14:paraId="379D7D85" w14:textId="49560563" w:rsidR="00835CA3" w:rsidRPr="001246A6" w:rsidRDefault="00835CA3" w:rsidP="00835CA3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DF37CE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. przedstawiono parametry Środowiska Testowego dla Testu </w:t>
      </w:r>
      <w:r w:rsidR="00E978A1" w:rsidRPr="001246A6">
        <w:rPr>
          <w:rFonts w:cstheme="minorHAnsi"/>
          <w:lang w:eastAsia="en-GB"/>
        </w:rPr>
        <w:t>A</w:t>
      </w:r>
      <w:r w:rsidR="00DF37CE" w:rsidRPr="001246A6">
        <w:rPr>
          <w:rFonts w:cstheme="minorHAnsi"/>
          <w:lang w:eastAsia="en-GB"/>
        </w:rPr>
        <w:t>.</w:t>
      </w:r>
      <w:r w:rsidR="005F1BC0" w:rsidRPr="001246A6">
        <w:rPr>
          <w:rFonts w:cstheme="minorHAnsi"/>
          <w:lang w:eastAsia="en-GB"/>
        </w:rPr>
        <w:t>1.</w:t>
      </w:r>
    </w:p>
    <w:p w14:paraId="6E950818" w14:textId="77777777" w:rsidR="00B37142" w:rsidRPr="001246A6" w:rsidRDefault="00B37142" w:rsidP="00835CA3">
      <w:pPr>
        <w:rPr>
          <w:rFonts w:cstheme="minorHAnsi"/>
          <w:lang w:eastAsia="en-GB"/>
        </w:rPr>
      </w:pPr>
    </w:p>
    <w:p w14:paraId="03D59D27" w14:textId="461697D7" w:rsidR="00835CA3" w:rsidRPr="001246A6" w:rsidRDefault="61908CA6" w:rsidP="00835CA3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3.</w:t>
      </w:r>
      <w:r w:rsidRPr="001246A6">
        <w:rPr>
          <w:rFonts w:cstheme="minorHAnsi"/>
          <w:lang w:eastAsia="en-GB"/>
        </w:rPr>
        <w:t xml:space="preserve"> Parametry Środowiska Testowego dla Testu </w:t>
      </w:r>
      <w:r w:rsidR="167F8C70" w:rsidRPr="001246A6">
        <w:rPr>
          <w:rFonts w:cstheme="minorHAnsi"/>
          <w:lang w:eastAsia="en-GB"/>
        </w:rPr>
        <w:t>A</w:t>
      </w:r>
      <w:r w:rsidR="79766D2A" w:rsidRPr="001246A6">
        <w:rPr>
          <w:rFonts w:cstheme="minorHAnsi"/>
          <w:lang w:eastAsia="en-GB"/>
        </w:rPr>
        <w:t>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1"/>
        <w:gridCol w:w="3571"/>
        <w:gridCol w:w="3598"/>
      </w:tblGrid>
      <w:tr w:rsidR="005C57A6" w:rsidRPr="001246A6" w14:paraId="39E7EF00" w14:textId="77777777" w:rsidTr="72B42E6D">
        <w:tc>
          <w:tcPr>
            <w:tcW w:w="0" w:type="auto"/>
          </w:tcPr>
          <w:p w14:paraId="34FA824A" w14:textId="4489B52E" w:rsidR="005C57A6" w:rsidRPr="001246A6" w:rsidRDefault="005C57A6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09650F4D" w14:textId="39089EB8" w:rsidR="005C57A6" w:rsidRPr="001246A6" w:rsidRDefault="005C57A6" w:rsidP="007B72C8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powietrza zewnętrznego dostarczane na czerpnię powietrza Systemu wentylacji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 xml:space="preserve"> A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508BC37" w14:textId="0A3BD73B" w:rsidR="005C57A6" w:rsidRPr="001246A6" w:rsidRDefault="005C57A6" w:rsidP="005C57A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A </w:t>
            </w:r>
            <w:r w:rsidRPr="001246A6">
              <w:rPr>
                <w:rFonts w:asciiTheme="minorHAnsi" w:hAnsiTheme="minorHAnsi" w:cstheme="minorHAnsi"/>
                <w:lang w:eastAsia="en-GB"/>
              </w:rPr>
              <w:t>wraz z Szkolnym systemem zarządzającym</w:t>
            </w:r>
          </w:p>
        </w:tc>
      </w:tr>
      <w:tr w:rsidR="005C57A6" w:rsidRPr="001246A6" w14:paraId="235C72C0" w14:textId="77777777" w:rsidTr="72B42E6D">
        <w:tc>
          <w:tcPr>
            <w:tcW w:w="0" w:type="auto"/>
          </w:tcPr>
          <w:p w14:paraId="5BEEB684" w14:textId="12C252BE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6FDCCBC7" w14:textId="28CB69D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04828BBB" w14:textId="6064AC65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5C57A6" w:rsidRPr="001246A6" w14:paraId="7C7ECB0D" w14:textId="77777777" w:rsidTr="72B42E6D">
        <w:tc>
          <w:tcPr>
            <w:tcW w:w="0" w:type="auto"/>
          </w:tcPr>
          <w:p w14:paraId="2CAAFF4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370F096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56E77A85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5C57A6" w:rsidRPr="001246A6" w14:paraId="666B67B4" w14:textId="77777777" w:rsidTr="72B42E6D">
        <w:tc>
          <w:tcPr>
            <w:tcW w:w="0" w:type="auto"/>
          </w:tcPr>
          <w:p w14:paraId="2740A8B6" w14:textId="475D7929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769512AC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4FFA5867" w14:textId="048A43CA" w:rsidR="005C57A6" w:rsidRPr="001246A6" w:rsidRDefault="109BA38E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  <w:tc>
          <w:tcPr>
            <w:tcW w:w="0" w:type="auto"/>
          </w:tcPr>
          <w:p w14:paraId="1FFCD3F4" w14:textId="09D793B8" w:rsidR="005C57A6" w:rsidRPr="001246A6" w:rsidRDefault="6850740E" w:rsidP="72B42E6D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  <w:p w14:paraId="521E5470" w14:textId="3F0DA6ED" w:rsidR="005C57A6" w:rsidRPr="001246A6" w:rsidRDefault="005C57A6" w:rsidP="72B42E6D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5C57A6" w:rsidRPr="001246A6" w14:paraId="22D681D1" w14:textId="77777777" w:rsidTr="72B42E6D">
        <w:trPr>
          <w:trHeight w:val="866"/>
        </w:trPr>
        <w:tc>
          <w:tcPr>
            <w:tcW w:w="0" w:type="auto"/>
          </w:tcPr>
          <w:p w14:paraId="417645DF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0CB0290D" w14:textId="4BFF24E6" w:rsidR="005C57A6" w:rsidRPr="001246A6" w:rsidRDefault="1FA2042F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0926EBF8" w14:textId="765CACC0" w:rsidR="005C57A6" w:rsidRPr="001246A6" w:rsidRDefault="0545A3B4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1632EE3" w14:textId="04521E9A" w:rsidR="007C3D3A" w:rsidRPr="001246A6" w:rsidRDefault="007C3D3A" w:rsidP="72B42E6D">
      <w:pPr>
        <w:rPr>
          <w:rFonts w:cstheme="minorHAnsi"/>
          <w:szCs w:val="22"/>
          <w:lang w:eastAsia="pl-PL"/>
        </w:rPr>
      </w:pPr>
    </w:p>
    <w:p w14:paraId="1206D60B" w14:textId="7187CE41" w:rsidR="007C3D3A" w:rsidRPr="001246A6" w:rsidRDefault="267E939B" w:rsidP="72B42E6D">
      <w:pPr>
        <w:rPr>
          <w:rFonts w:cstheme="minorHAnsi"/>
          <w:b/>
          <w:bCs/>
          <w:lang w:eastAsia="pl-PL"/>
        </w:rPr>
      </w:pPr>
      <w:r w:rsidRPr="001246A6">
        <w:rPr>
          <w:rFonts w:cstheme="minorHAnsi"/>
          <w:b/>
          <w:bCs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bCs/>
          <w:lang w:eastAsia="pl-PL"/>
        </w:rPr>
        <w:t>A</w:t>
      </w:r>
      <w:r w:rsidR="00DF37CE" w:rsidRPr="001246A6">
        <w:rPr>
          <w:rFonts w:cstheme="minorHAnsi"/>
          <w:b/>
          <w:bCs/>
          <w:lang w:eastAsia="pl-PL"/>
        </w:rPr>
        <w:t>.</w:t>
      </w:r>
      <w:r w:rsidR="005F1BC0" w:rsidRPr="001246A6">
        <w:rPr>
          <w:rFonts w:cstheme="minorHAnsi"/>
          <w:b/>
          <w:bCs/>
          <w:lang w:eastAsia="pl-PL"/>
        </w:rPr>
        <w:t>2</w:t>
      </w:r>
    </w:p>
    <w:p w14:paraId="3A4C3CD8" w14:textId="1A813514" w:rsidR="007C3D3A" w:rsidRPr="001246A6" w:rsidRDefault="007C3D3A" w:rsidP="007C3D3A">
      <w:pPr>
        <w:rPr>
          <w:rFonts w:cstheme="minorHAnsi"/>
          <w:lang w:eastAsia="pl-PL"/>
        </w:rPr>
      </w:pPr>
    </w:p>
    <w:p w14:paraId="41216D15" w14:textId="2EFBFE0D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E978A1" w:rsidRPr="001246A6">
        <w:rPr>
          <w:rFonts w:cstheme="minorHAnsi"/>
          <w:lang w:eastAsia="en-GB"/>
        </w:rPr>
        <w:t>I</w:t>
      </w:r>
      <w:r w:rsidR="00DF37CE" w:rsidRPr="001246A6">
        <w:rPr>
          <w:rFonts w:cstheme="minorHAnsi"/>
          <w:lang w:eastAsia="en-GB"/>
        </w:rPr>
        <w:t>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.2.</w:t>
      </w:r>
    </w:p>
    <w:p w14:paraId="3A62891C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7132BFC6" w14:textId="1312C730" w:rsidR="007C3D3A" w:rsidRPr="001246A6" w:rsidRDefault="490B5359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Parametry </w:t>
      </w:r>
      <w:r w:rsidR="79766D2A" w:rsidRPr="001246A6">
        <w:rPr>
          <w:rFonts w:cstheme="minorHAnsi"/>
          <w:lang w:eastAsia="en-GB"/>
        </w:rPr>
        <w:t>Ś</w:t>
      </w:r>
      <w:r w:rsidR="167F8C70" w:rsidRPr="001246A6">
        <w:rPr>
          <w:rFonts w:cstheme="minorHAnsi"/>
          <w:lang w:eastAsia="en-GB"/>
        </w:rPr>
        <w:t>rodowiska Testowego dla Testu A</w:t>
      </w:r>
      <w:r w:rsidR="79766D2A" w:rsidRPr="001246A6">
        <w:rPr>
          <w:rFonts w:cstheme="minorHAnsi"/>
          <w:lang w:eastAsia="en-GB"/>
        </w:rPr>
        <w:t>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2"/>
        <w:gridCol w:w="3315"/>
        <w:gridCol w:w="3343"/>
      </w:tblGrid>
      <w:tr w:rsidR="00BC69F4" w:rsidRPr="001246A6" w14:paraId="420F8C4D" w14:textId="77777777" w:rsidTr="72B42E6D">
        <w:tc>
          <w:tcPr>
            <w:tcW w:w="0" w:type="auto"/>
          </w:tcPr>
          <w:p w14:paraId="42F40F82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803BC61" w14:textId="3D5BC4CC" w:rsidR="00BC69F4" w:rsidRPr="001246A6" w:rsidRDefault="0FAD0255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325E9A06" w14:textId="149FBEB2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7C3D3A" w:rsidRPr="001246A6" w14:paraId="0B4B82D1" w14:textId="77777777" w:rsidTr="72B42E6D">
        <w:tc>
          <w:tcPr>
            <w:tcW w:w="0" w:type="auto"/>
          </w:tcPr>
          <w:p w14:paraId="69863E03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5E05E356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22EF49D0" w14:textId="08CDD5A2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50EF75CC" w14:textId="1BE31DE5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7C3D3A" w:rsidRPr="001246A6" w14:paraId="79F58F00" w14:textId="77777777" w:rsidTr="72B42E6D">
        <w:tc>
          <w:tcPr>
            <w:tcW w:w="0" w:type="auto"/>
          </w:tcPr>
          <w:p w14:paraId="6AE63FD9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Wilgotność powietrza [%]</w:t>
            </w:r>
          </w:p>
        </w:tc>
        <w:tc>
          <w:tcPr>
            <w:tcW w:w="0" w:type="auto"/>
          </w:tcPr>
          <w:p w14:paraId="1E2C6351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7EADB17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7C3D3A" w:rsidRPr="001246A6" w14:paraId="2CF16465" w14:textId="77777777" w:rsidTr="72B42E6D">
        <w:tc>
          <w:tcPr>
            <w:tcW w:w="0" w:type="auto"/>
          </w:tcPr>
          <w:p w14:paraId="5C7BDCDF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</w:tcPr>
          <w:p w14:paraId="16D54A2E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0F8B8129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7C3D3A" w:rsidRPr="001246A6" w14:paraId="450983EE" w14:textId="77777777" w:rsidTr="72B42E6D">
        <w:tc>
          <w:tcPr>
            <w:tcW w:w="0" w:type="auto"/>
          </w:tcPr>
          <w:p w14:paraId="43A5418B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GRAM(+)</w:t>
            </w:r>
          </w:p>
        </w:tc>
        <w:tc>
          <w:tcPr>
            <w:tcW w:w="0" w:type="auto"/>
          </w:tcPr>
          <w:p w14:paraId="35D05CF2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158A7586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9171DB3" w14:textId="77777777" w:rsidR="007C3D3A" w:rsidRPr="001246A6" w:rsidRDefault="007C3D3A" w:rsidP="007C3D3A">
      <w:pPr>
        <w:rPr>
          <w:rFonts w:cstheme="minorHAnsi"/>
          <w:lang w:eastAsia="en-GB"/>
        </w:rPr>
      </w:pPr>
    </w:p>
    <w:p w14:paraId="62EFD2B8" w14:textId="75035BCD" w:rsidR="007C3D3A" w:rsidRPr="001246A6" w:rsidRDefault="007C3D3A" w:rsidP="007C3D3A">
      <w:pPr>
        <w:rPr>
          <w:rFonts w:cstheme="minorHAnsi"/>
          <w:lang w:eastAsia="pl-PL"/>
        </w:rPr>
      </w:pPr>
    </w:p>
    <w:p w14:paraId="734615E7" w14:textId="4778E0B0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DF37CE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3</w:t>
      </w:r>
    </w:p>
    <w:p w14:paraId="1CE5B5C5" w14:textId="35BED308" w:rsidR="007C3D3A" w:rsidRPr="001246A6" w:rsidRDefault="007C3D3A" w:rsidP="007C3D3A">
      <w:pPr>
        <w:rPr>
          <w:rFonts w:cstheme="minorHAnsi"/>
          <w:lang w:eastAsia="pl-PL"/>
        </w:rPr>
      </w:pPr>
    </w:p>
    <w:p w14:paraId="4BEF3CC5" w14:textId="09842A00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5.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3</w:t>
      </w:r>
      <w:r w:rsidR="005F1BC0" w:rsidRPr="001246A6">
        <w:rPr>
          <w:rFonts w:cstheme="minorHAnsi"/>
          <w:lang w:eastAsia="en-GB"/>
        </w:rPr>
        <w:t>.</w:t>
      </w:r>
    </w:p>
    <w:p w14:paraId="33FB2064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4167977" w14:textId="77902393" w:rsidR="007C3D3A" w:rsidRPr="001246A6" w:rsidRDefault="005F1BC0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</w:t>
      </w:r>
      <w:r w:rsidR="00E978A1" w:rsidRPr="001246A6">
        <w:rPr>
          <w:rFonts w:cstheme="minorHAnsi"/>
          <w:lang w:eastAsia="en-GB"/>
        </w:rPr>
        <w:t>I.</w:t>
      </w:r>
      <w:r w:rsidRPr="001246A6">
        <w:rPr>
          <w:rFonts w:cstheme="minorHAnsi"/>
          <w:lang w:eastAsia="en-GB"/>
        </w:rPr>
        <w:t>5</w:t>
      </w:r>
      <w:r w:rsidR="007C3D3A" w:rsidRPr="001246A6">
        <w:rPr>
          <w:rFonts w:cstheme="minorHAnsi"/>
          <w:lang w:eastAsia="en-GB"/>
        </w:rPr>
        <w:t xml:space="preserve">.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Pr="001246A6">
        <w:rPr>
          <w:rFonts w:cstheme="minorHAnsi"/>
          <w:lang w:eastAsia="en-GB"/>
        </w:rPr>
        <w:t>.</w:t>
      </w:r>
      <w:r w:rsidR="007C3D3A" w:rsidRPr="001246A6">
        <w:rPr>
          <w:rFonts w:cstheme="minorHAnsi"/>
          <w:lang w:eastAsia="en-GB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1F1ED5" w:rsidRPr="001246A6" w14:paraId="1C5E6D75" w14:textId="77777777" w:rsidTr="00382F17">
        <w:tc>
          <w:tcPr>
            <w:tcW w:w="0" w:type="auto"/>
          </w:tcPr>
          <w:p w14:paraId="5CF5810D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5164B16E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EF79D68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38F37325" w14:textId="77777777" w:rsidTr="00382F17">
        <w:tc>
          <w:tcPr>
            <w:tcW w:w="0" w:type="auto"/>
          </w:tcPr>
          <w:p w14:paraId="6D99F0B3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5B40301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25E4207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</w:tcPr>
          <w:p w14:paraId="3BBF678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1F1ED5" w:rsidRPr="001246A6" w14:paraId="10B02CFA" w14:textId="77777777" w:rsidTr="00382F17">
        <w:tc>
          <w:tcPr>
            <w:tcW w:w="0" w:type="auto"/>
          </w:tcPr>
          <w:p w14:paraId="6E9528C2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B497DE7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</w:tcPr>
          <w:p w14:paraId="7D70089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</w:tcPr>
          <w:p w14:paraId="4E077F6C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501421E8" w14:textId="77902393" w:rsidR="72B42E6D" w:rsidRPr="001246A6" w:rsidRDefault="72B42E6D">
      <w:pPr>
        <w:rPr>
          <w:rFonts w:cstheme="minorHAnsi"/>
        </w:rPr>
      </w:pPr>
    </w:p>
    <w:p w14:paraId="74B29FF6" w14:textId="61E82380" w:rsidR="007C3D3A" w:rsidRPr="001246A6" w:rsidRDefault="007C3D3A" w:rsidP="007C3D3A">
      <w:pPr>
        <w:rPr>
          <w:rFonts w:cstheme="minorHAnsi"/>
          <w:lang w:eastAsia="pl-PL"/>
        </w:rPr>
      </w:pPr>
    </w:p>
    <w:p w14:paraId="21A6D931" w14:textId="5962F451" w:rsidR="007C3D3A" w:rsidRPr="001246A6" w:rsidRDefault="007C3D3A" w:rsidP="007C3D3A">
      <w:pPr>
        <w:rPr>
          <w:rFonts w:cstheme="minorHAnsi"/>
          <w:lang w:eastAsia="pl-PL"/>
        </w:rPr>
      </w:pPr>
    </w:p>
    <w:p w14:paraId="4443BA97" w14:textId="7564851E" w:rsidR="007C3D3A" w:rsidRPr="001246A6" w:rsidRDefault="007C3D3A" w:rsidP="007C3D3A">
      <w:pPr>
        <w:rPr>
          <w:rFonts w:cstheme="minorHAnsi"/>
          <w:lang w:eastAsia="pl-PL"/>
        </w:rPr>
      </w:pPr>
    </w:p>
    <w:p w14:paraId="36B7FC1E" w14:textId="47290278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4:</w:t>
      </w:r>
    </w:p>
    <w:p w14:paraId="0F1C89E9" w14:textId="7BA5A15F" w:rsidR="007C3D3A" w:rsidRPr="001246A6" w:rsidRDefault="007C3D3A" w:rsidP="007C3D3A">
      <w:pPr>
        <w:rPr>
          <w:rFonts w:cstheme="minorHAnsi"/>
          <w:lang w:eastAsia="pl-PL"/>
        </w:rPr>
      </w:pPr>
    </w:p>
    <w:p w14:paraId="749CD6DB" w14:textId="7B88D748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>. przedstawiono para</w:t>
      </w:r>
      <w:r w:rsidR="005F1BC0" w:rsidRPr="001246A6">
        <w:rPr>
          <w:rFonts w:cstheme="minorHAnsi"/>
          <w:lang w:eastAsia="en-GB"/>
        </w:rPr>
        <w:t xml:space="preserve">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.4.</w:t>
      </w:r>
    </w:p>
    <w:p w14:paraId="3FEB8E7D" w14:textId="25269F71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AC61FDC" w14:textId="77902393" w:rsidR="007C3D3A" w:rsidRPr="001246A6" w:rsidRDefault="007C3D3A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6.</w:t>
      </w:r>
      <w:r w:rsidRPr="001246A6">
        <w:rPr>
          <w:rFonts w:cstheme="minorHAnsi"/>
          <w:lang w:eastAsia="en-GB"/>
        </w:rPr>
        <w:t xml:space="preserve"> Parametry </w:t>
      </w:r>
      <w:r w:rsidR="005F1BC0" w:rsidRPr="001246A6">
        <w:rPr>
          <w:rFonts w:cstheme="minorHAnsi"/>
          <w:lang w:eastAsia="en-GB"/>
        </w:rPr>
        <w:t>Środowiska Testowego</w:t>
      </w:r>
      <w:r w:rsidRPr="001246A6">
        <w:rPr>
          <w:rFonts w:cstheme="minorHAnsi"/>
          <w:lang w:eastAsia="en-GB"/>
        </w:rPr>
        <w:t xml:space="preserve"> dla Te</w:t>
      </w:r>
      <w:r w:rsidR="00E978A1" w:rsidRPr="001246A6">
        <w:rPr>
          <w:rFonts w:cstheme="minorHAnsi"/>
          <w:lang w:eastAsia="en-GB"/>
        </w:rPr>
        <w:t>stu A</w:t>
      </w:r>
      <w:r w:rsidR="005F1BC0" w:rsidRPr="001246A6">
        <w:rPr>
          <w:rFonts w:cstheme="minorHAnsi"/>
          <w:lang w:eastAsia="en-GB"/>
        </w:rPr>
        <w:t>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1F1ED5" w:rsidRPr="001246A6" w14:paraId="0E1D941C" w14:textId="77777777" w:rsidTr="00382F17">
        <w:tc>
          <w:tcPr>
            <w:tcW w:w="0" w:type="auto"/>
          </w:tcPr>
          <w:p w14:paraId="74D908F9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453A3E47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przed i w trakcie pomiarów </w:t>
            </w:r>
          </w:p>
        </w:tc>
        <w:tc>
          <w:tcPr>
            <w:tcW w:w="0" w:type="auto"/>
          </w:tcPr>
          <w:p w14:paraId="66741384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4E54EA51" w14:textId="77777777" w:rsidTr="00382F17">
        <w:tc>
          <w:tcPr>
            <w:tcW w:w="0" w:type="auto"/>
          </w:tcPr>
          <w:p w14:paraId="1FC7B1E4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B0048C0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64F3CE2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839B22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  <w:tc>
          <w:tcPr>
            <w:tcW w:w="0" w:type="auto"/>
          </w:tcPr>
          <w:p w14:paraId="587423C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A8EAB7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1F1ED5" w:rsidRPr="001246A6" w14:paraId="7096F394" w14:textId="77777777" w:rsidTr="00382F17">
        <w:tc>
          <w:tcPr>
            <w:tcW w:w="0" w:type="auto"/>
          </w:tcPr>
          <w:p w14:paraId="2AAE0975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71AD93C9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B0B6E6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30180F" w14:textId="77902393" w:rsidR="001F1ED5" w:rsidRPr="001246A6" w:rsidRDefault="001F1ED5" w:rsidP="007C3D3A">
      <w:pPr>
        <w:rPr>
          <w:rFonts w:cstheme="minorHAnsi"/>
          <w:lang w:eastAsia="en-GB"/>
        </w:rPr>
      </w:pPr>
    </w:p>
    <w:p w14:paraId="02F1F1E1" w14:textId="77902393" w:rsidR="00886A15" w:rsidRPr="001246A6" w:rsidRDefault="00886A15" w:rsidP="00886A15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5:</w:t>
      </w:r>
    </w:p>
    <w:p w14:paraId="4BB4F30C" w14:textId="77902393" w:rsidR="007C3D3A" w:rsidRPr="001246A6" w:rsidRDefault="007C3D3A" w:rsidP="007C3D3A">
      <w:pPr>
        <w:rPr>
          <w:rFonts w:cstheme="minorHAnsi"/>
          <w:lang w:eastAsia="pl-PL"/>
        </w:rPr>
      </w:pPr>
    </w:p>
    <w:p w14:paraId="0FDEEFC7" w14:textId="77902393" w:rsidR="00886A15" w:rsidRPr="001246A6" w:rsidRDefault="00886A15" w:rsidP="00886A15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przedstawiono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.5.</w:t>
      </w:r>
    </w:p>
    <w:p w14:paraId="76A1638E" w14:textId="77777777" w:rsidR="00886A15" w:rsidRPr="001246A6" w:rsidRDefault="00886A15" w:rsidP="00886A15">
      <w:pPr>
        <w:rPr>
          <w:rFonts w:cstheme="minorHAnsi"/>
          <w:u w:val="single"/>
          <w:lang w:eastAsia="en-GB"/>
        </w:rPr>
      </w:pPr>
    </w:p>
    <w:p w14:paraId="28753C9E" w14:textId="10A9F33C" w:rsidR="00886A15" w:rsidRPr="001246A6" w:rsidRDefault="00886A15" w:rsidP="00886A15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Pa</w:t>
      </w:r>
      <w:r w:rsidR="005F1BC0" w:rsidRPr="001246A6">
        <w:rPr>
          <w:rFonts w:cstheme="minorHAnsi"/>
          <w:lang w:eastAsia="en-GB"/>
        </w:rPr>
        <w:t xml:space="preserve">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BC69F4" w:rsidRPr="001246A6" w14:paraId="56840F9A" w14:textId="77777777" w:rsidTr="00886A15">
        <w:tc>
          <w:tcPr>
            <w:tcW w:w="0" w:type="auto"/>
          </w:tcPr>
          <w:p w14:paraId="6E547A0D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 xml:space="preserve">Parametry powietrza </w:t>
            </w:r>
          </w:p>
        </w:tc>
        <w:tc>
          <w:tcPr>
            <w:tcW w:w="0" w:type="auto"/>
          </w:tcPr>
          <w:p w14:paraId="39DB2E86" w14:textId="76C80945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28949071" w14:textId="0F3EB6B3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886A15" w:rsidRPr="001246A6" w14:paraId="2A52E241" w14:textId="77777777" w:rsidTr="005F1BC0">
        <w:tc>
          <w:tcPr>
            <w:tcW w:w="0" w:type="auto"/>
          </w:tcPr>
          <w:p w14:paraId="235763DC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6A9EAB63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6421E535" w14:textId="5A7C8264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0362FFD8" w14:textId="4577AC2E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886A15" w:rsidRPr="001246A6" w14:paraId="39EA0988" w14:textId="77777777" w:rsidTr="005F1BC0">
        <w:tc>
          <w:tcPr>
            <w:tcW w:w="0" w:type="auto"/>
          </w:tcPr>
          <w:p w14:paraId="48BE9235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1FBD6BE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56A088C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34CB0756" w14:textId="77777777" w:rsidR="00886A15" w:rsidRPr="001246A6" w:rsidRDefault="00886A15" w:rsidP="00886A15">
      <w:pPr>
        <w:rPr>
          <w:rFonts w:cstheme="minorHAnsi"/>
          <w:b/>
          <w:lang w:eastAsia="pl-PL"/>
        </w:rPr>
      </w:pPr>
    </w:p>
    <w:p w14:paraId="1D1DEC39" w14:textId="77777777" w:rsidR="007C3D3A" w:rsidRPr="001246A6" w:rsidRDefault="007C3D3A" w:rsidP="007C3D3A">
      <w:pPr>
        <w:rPr>
          <w:rFonts w:cstheme="minorHAnsi"/>
          <w:lang w:eastAsia="pl-PL"/>
        </w:rPr>
      </w:pPr>
    </w:p>
    <w:p w14:paraId="6285AB14" w14:textId="23672241" w:rsidR="00835CA3" w:rsidRPr="001246A6" w:rsidRDefault="00835CA3" w:rsidP="007C3D3A">
      <w:pPr>
        <w:jc w:val="both"/>
        <w:rPr>
          <w:rFonts w:cstheme="minorHAnsi"/>
          <w:lang w:eastAsia="pl-PL"/>
        </w:rPr>
      </w:pPr>
    </w:p>
    <w:p w14:paraId="77074F87" w14:textId="79D695B3" w:rsidR="00B37142" w:rsidRPr="001246A6" w:rsidRDefault="006D5A50" w:rsidP="00B37142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</w:t>
      </w:r>
      <w:r w:rsidR="00B37142" w:rsidRPr="001246A6">
        <w:rPr>
          <w:rFonts w:cstheme="minorHAnsi"/>
          <w:b/>
          <w:lang w:eastAsia="pl-PL"/>
        </w:rPr>
        <w:t xml:space="preserve">Funkcjonalności </w:t>
      </w:r>
    </w:p>
    <w:p w14:paraId="3839FC06" w14:textId="721308CC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46C75EE5" w14:textId="77777777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A.6:</w:t>
      </w:r>
    </w:p>
    <w:p w14:paraId="69904F4E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603F548D" w14:textId="77777777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I.I.8. przedstawiono parametry powietrza dla Testu A.6.</w:t>
      </w:r>
    </w:p>
    <w:p w14:paraId="789B90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0309DC19" w14:textId="77777777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I.I.8. Parametry powietrza dla Testu A.6.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6D5A50" w:rsidRPr="001246A6" w14:paraId="201E8A55" w14:textId="77777777" w:rsidTr="002C5616">
        <w:tc>
          <w:tcPr>
            <w:tcW w:w="0" w:type="auto"/>
          </w:tcPr>
          <w:p w14:paraId="2C4D54D2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DBBB670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552AF5F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6D5A50" w:rsidRPr="001246A6" w14:paraId="7DEE61CC" w14:textId="77777777" w:rsidTr="002C5616">
        <w:tc>
          <w:tcPr>
            <w:tcW w:w="0" w:type="auto"/>
          </w:tcPr>
          <w:p w14:paraId="4EADA8E8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735B7CD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62D92669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FA37C8F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23,0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5F456541" w14:textId="77777777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2634A3BA" w14:textId="2E1A073C" w:rsidR="00B37142" w:rsidRPr="001246A6" w:rsidRDefault="006D5A50" w:rsidP="002D51B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Dla Testu A.7 </w:t>
      </w:r>
      <w:r w:rsidR="00B37142" w:rsidRPr="001246A6">
        <w:rPr>
          <w:rFonts w:cstheme="minorHAnsi"/>
          <w:lang w:eastAsia="pl-PL"/>
        </w:rPr>
        <w:t>Wykonawca zapewni sprzęt komputerowy, na którym zostanie udostępniony dostęp do Szkoln</w:t>
      </w:r>
      <w:r w:rsidR="002D51B6" w:rsidRPr="001246A6">
        <w:rPr>
          <w:rFonts w:cstheme="minorHAnsi"/>
          <w:lang w:eastAsia="pl-PL"/>
        </w:rPr>
        <w:t xml:space="preserve">ego Systemu zarządzającego. </w:t>
      </w:r>
      <w:r w:rsidRPr="001246A6">
        <w:rPr>
          <w:rFonts w:cstheme="minorHAnsi"/>
          <w:lang w:eastAsia="pl-PL"/>
        </w:rPr>
        <w:t>Natomiast dla Testów A.8 i A.9 Wykonawca zamontuje i podłączy elektrycznie R</w:t>
      </w:r>
      <w:r w:rsidR="002D51B6" w:rsidRPr="001246A6">
        <w:rPr>
          <w:rFonts w:cstheme="minorHAnsi"/>
          <w:lang w:eastAsia="pl-PL"/>
        </w:rPr>
        <w:t xml:space="preserve">egulator </w:t>
      </w:r>
      <w:proofErr w:type="spellStart"/>
      <w:r w:rsidR="002D51B6" w:rsidRPr="001246A6">
        <w:rPr>
          <w:rFonts w:cstheme="minorHAnsi"/>
          <w:lang w:eastAsia="pl-PL"/>
        </w:rPr>
        <w:t>pomieszczeniowy</w:t>
      </w:r>
      <w:proofErr w:type="spellEnd"/>
      <w:r w:rsidR="002D51B6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oraz Elektroniczną tablice wyników </w:t>
      </w:r>
      <w:r w:rsidR="002D51B6" w:rsidRPr="001246A6">
        <w:rPr>
          <w:rFonts w:cstheme="minorHAnsi"/>
          <w:lang w:eastAsia="pl-PL"/>
        </w:rPr>
        <w:t xml:space="preserve">na </w:t>
      </w:r>
      <w:r w:rsidRPr="001246A6">
        <w:rPr>
          <w:rFonts w:cstheme="minorHAnsi"/>
          <w:lang w:eastAsia="pl-PL"/>
        </w:rPr>
        <w:t xml:space="preserve">wybranej </w:t>
      </w:r>
      <w:r w:rsidR="002D51B6" w:rsidRPr="001246A6">
        <w:rPr>
          <w:rFonts w:cstheme="minorHAnsi"/>
          <w:lang w:eastAsia="pl-PL"/>
        </w:rPr>
        <w:t>ścianie na odpo</w:t>
      </w:r>
      <w:r w:rsidRPr="001246A6">
        <w:rPr>
          <w:rFonts w:cstheme="minorHAnsi"/>
          <w:lang w:eastAsia="pl-PL"/>
        </w:rPr>
        <w:t>wiedniej wysokości umożliwiającą</w:t>
      </w:r>
      <w:r w:rsidR="002D51B6" w:rsidRPr="001246A6">
        <w:rPr>
          <w:rFonts w:cstheme="minorHAnsi"/>
          <w:lang w:eastAsia="pl-PL"/>
        </w:rPr>
        <w:t xml:space="preserve"> bezproblemową obsługę. </w:t>
      </w:r>
    </w:p>
    <w:p w14:paraId="3DDF563F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000A4B9C" w14:textId="77777777" w:rsidR="004E3C44" w:rsidRPr="001246A6" w:rsidRDefault="004E3C44" w:rsidP="00590E20">
      <w:pPr>
        <w:pStyle w:val="Nagwek2"/>
        <w:ind w:firstLine="720"/>
        <w:rPr>
          <w:rFonts w:cstheme="minorHAnsi"/>
        </w:rPr>
      </w:pPr>
      <w:bookmarkStart w:id="29" w:name="_Toc73430302"/>
      <w:r w:rsidRPr="001246A6">
        <w:rPr>
          <w:rFonts w:cstheme="minorHAnsi"/>
        </w:rPr>
        <w:t>I.I.6.2. Procedura Przeprowadzania Testów</w:t>
      </w:r>
      <w:bookmarkEnd w:id="29"/>
    </w:p>
    <w:p w14:paraId="57EF870A" w14:textId="0EFE8E64" w:rsidR="00931C8A" w:rsidRPr="001246A6" w:rsidRDefault="5F3DDFBD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>Szczegółowa procedura Testów Ilościowo-Jakościowych, Testów Funkcjonalności</w:t>
      </w:r>
      <w:r w:rsidR="70BA9691" w:rsidRPr="001246A6">
        <w:rPr>
          <w:rFonts w:cstheme="minorHAnsi"/>
        </w:rPr>
        <w:t xml:space="preserve"> Testów Funkcjonalności: </w:t>
      </w:r>
      <w:proofErr w:type="spellStart"/>
      <w:r w:rsidR="70BA9691" w:rsidRPr="001246A6">
        <w:rPr>
          <w:rFonts w:cstheme="minorHAnsi"/>
        </w:rPr>
        <w:t>Free</w:t>
      </w:r>
      <w:proofErr w:type="spellEnd"/>
      <w:r w:rsidR="70BA9691" w:rsidRPr="001246A6">
        <w:rPr>
          <w:rFonts w:cstheme="minorHAnsi"/>
        </w:rPr>
        <w:t xml:space="preserve"> </w:t>
      </w:r>
      <w:proofErr w:type="spellStart"/>
      <w:r w:rsidR="70BA9691" w:rsidRPr="001246A6">
        <w:rPr>
          <w:rFonts w:cstheme="minorHAnsi"/>
        </w:rPr>
        <w:t>coolingu</w:t>
      </w:r>
      <w:proofErr w:type="spellEnd"/>
      <w:r w:rsidR="70BA9691" w:rsidRPr="001246A6">
        <w:rPr>
          <w:rFonts w:cstheme="minorHAnsi"/>
        </w:rPr>
        <w:t xml:space="preserve"> Szkolnego systemu zarządzającego, Elektronicznej tablicy wyników, Regulatora </w:t>
      </w:r>
      <w:proofErr w:type="spellStart"/>
      <w:r w:rsidR="70BA9691" w:rsidRPr="001246A6">
        <w:rPr>
          <w:rFonts w:cstheme="minorHAnsi"/>
        </w:rPr>
        <w:t>pomieszczeniowego</w:t>
      </w:r>
      <w:proofErr w:type="spellEnd"/>
      <w:r w:rsidR="70BA9691" w:rsidRPr="001246A6">
        <w:rPr>
          <w:rFonts w:cstheme="minorHAnsi"/>
        </w:rPr>
        <w:t xml:space="preserve"> A, </w:t>
      </w:r>
      <w:r w:rsidRPr="001246A6">
        <w:rPr>
          <w:rFonts w:cstheme="minorHAnsi"/>
        </w:rPr>
        <w:t xml:space="preserve">zostanie podana przez </w:t>
      </w:r>
      <w:r w:rsidR="6FCC41F6" w:rsidRPr="001246A6">
        <w:rPr>
          <w:rFonts w:cstheme="minorHAnsi"/>
        </w:rPr>
        <w:t>Zamawiającego</w:t>
      </w:r>
      <w:r w:rsidRPr="001246A6">
        <w:rPr>
          <w:rFonts w:cstheme="minorHAnsi"/>
        </w:rPr>
        <w:t xml:space="preserve"> na 6 miesięcy przed ich przeprowadzeniem. </w:t>
      </w:r>
    </w:p>
    <w:p w14:paraId="75D1C356" w14:textId="00399978" w:rsidR="00931C8A" w:rsidRPr="001246A6" w:rsidRDefault="00931C8A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2C2D5EB6" w14:textId="2712C988" w:rsidR="00931C8A" w:rsidRPr="001246A6" w:rsidRDefault="00931C8A" w:rsidP="007A7442">
      <w:pPr>
        <w:jc w:val="both"/>
        <w:rPr>
          <w:rFonts w:cstheme="minorHAnsi"/>
        </w:rPr>
      </w:pPr>
    </w:p>
    <w:p w14:paraId="2CE89AD3" w14:textId="6E5626A0" w:rsidR="00931C8A" w:rsidRPr="001246A6" w:rsidRDefault="35ED482A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1540F8F3" w:rsidRPr="001246A6">
        <w:rPr>
          <w:rFonts w:cstheme="minorHAnsi"/>
        </w:rPr>
        <w:t xml:space="preserve">Prototypu </w:t>
      </w:r>
      <w:r w:rsidRPr="001246A6">
        <w:rPr>
          <w:rFonts w:cstheme="minorHAnsi"/>
        </w:rPr>
        <w:t xml:space="preserve">z wskazanymi w wymaganiu </w:t>
      </w:r>
      <w:r w:rsidR="6B3EA8F4" w:rsidRPr="001246A6">
        <w:rPr>
          <w:rFonts w:cstheme="minorHAnsi"/>
        </w:rPr>
        <w:t>1.1-1.5, 1.7, 2.9, 2.10.</w:t>
      </w:r>
      <w:r w:rsidRPr="001246A6">
        <w:rPr>
          <w:rFonts w:cstheme="minorHAnsi"/>
        </w:rPr>
        <w:t xml:space="preserve">Weryfikacja ta odbędzie się na bazie weryfikacji rozwiązania w czasie wizji lokalnej. Szczegóły weryfikacji zostaną określone w procedurze Testowej. </w:t>
      </w:r>
    </w:p>
    <w:p w14:paraId="3A217B17" w14:textId="3FB35EED" w:rsidR="00886A15" w:rsidRPr="001246A6" w:rsidRDefault="00886A15" w:rsidP="00072C84">
      <w:pPr>
        <w:rPr>
          <w:rFonts w:cstheme="minorHAnsi"/>
        </w:rPr>
      </w:pPr>
    </w:p>
    <w:p w14:paraId="7A60E062" w14:textId="0E826F4F" w:rsidR="00886A15" w:rsidRPr="001246A6" w:rsidRDefault="79F658CA" w:rsidP="007A7442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24D0809C" w:rsidRPr="001246A6">
        <w:rPr>
          <w:rFonts w:cstheme="minorHAnsi"/>
          <w:b/>
          <w:bCs/>
        </w:rPr>
        <w:t xml:space="preserve">.1. </w:t>
      </w:r>
      <w:r w:rsidR="24D0809C" w:rsidRPr="001246A6">
        <w:rPr>
          <w:rFonts w:cstheme="minorHAnsi"/>
        </w:rPr>
        <w:t xml:space="preserve">Test ilościowo-jakościowy będzie dotyczył spełnienia przez Prototyp Systemu </w:t>
      </w:r>
      <w:r w:rsidR="28B233B0" w:rsidRPr="001246A6">
        <w:rPr>
          <w:rFonts w:cstheme="minorHAnsi"/>
        </w:rPr>
        <w:t xml:space="preserve">A </w:t>
      </w:r>
      <w:r w:rsidR="24D0809C" w:rsidRPr="001246A6">
        <w:rPr>
          <w:rFonts w:cstheme="minorHAnsi"/>
        </w:rPr>
        <w:t xml:space="preserve">wymagania Konkursowego 7.1 oraz 7.3 deklarowanych przez Wykonawcę w Ofercie oraz Wymagań Obligatoryjnych </w:t>
      </w:r>
      <w:r w:rsidR="1AF296FD" w:rsidRPr="001246A6">
        <w:rPr>
          <w:rFonts w:cstheme="minorHAnsi"/>
        </w:rPr>
        <w:t xml:space="preserve">2.3, </w:t>
      </w:r>
      <w:r w:rsidR="0C497D2B" w:rsidRPr="001246A6">
        <w:rPr>
          <w:rFonts w:cstheme="minorHAnsi"/>
        </w:rPr>
        <w:t xml:space="preserve">3.11, </w:t>
      </w:r>
      <w:r w:rsidR="1AF296FD" w:rsidRPr="001246A6">
        <w:rPr>
          <w:rFonts w:cstheme="minorHAnsi"/>
        </w:rPr>
        <w:t>3.13, 3.19, 3.20, 4.5-4.12,</w:t>
      </w:r>
      <w:r w:rsidR="24D0809C" w:rsidRPr="001246A6">
        <w:rPr>
          <w:rFonts w:cstheme="minorHAnsi"/>
        </w:rPr>
        <w:t xml:space="preserve"> zgodnie z Załącznikiem nr 1 do Regulaminu. </w:t>
      </w:r>
    </w:p>
    <w:p w14:paraId="5180E6D3" w14:textId="1DA2D1A5" w:rsidR="007A7442" w:rsidRPr="001246A6" w:rsidRDefault="007A7442" w:rsidP="007A7442">
      <w:pPr>
        <w:jc w:val="both"/>
        <w:rPr>
          <w:rFonts w:cstheme="minorHAnsi"/>
        </w:rPr>
      </w:pPr>
    </w:p>
    <w:p w14:paraId="0A516A28" w14:textId="218DF59D" w:rsidR="007A7442" w:rsidRPr="001246A6" w:rsidRDefault="007A7442" w:rsidP="007A7442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1326CF" w:rsidRPr="001246A6">
        <w:rPr>
          <w:rFonts w:cstheme="minorHAnsi"/>
          <w:b/>
        </w:rPr>
        <w:t>A</w:t>
      </w:r>
      <w:r w:rsidR="002D51B6"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3B94203B" w14:textId="545109FB" w:rsidR="00886A15" w:rsidRPr="001246A6" w:rsidRDefault="00886A15" w:rsidP="00072C84">
      <w:pPr>
        <w:rPr>
          <w:rFonts w:cstheme="minorHAnsi"/>
        </w:rPr>
      </w:pPr>
    </w:p>
    <w:p w14:paraId="090128F3" w14:textId="6DB4147F" w:rsidR="00DF1DFD" w:rsidRPr="001246A6" w:rsidRDefault="00CE27C2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Wykonawca pod nadzorem Zamawiającego</w:t>
      </w:r>
      <w:r w:rsidR="4D15EE89" w:rsidRPr="001246A6">
        <w:rPr>
          <w:rFonts w:cstheme="minorHAnsi"/>
          <w:lang w:eastAsia="en-GB"/>
        </w:rPr>
        <w:t xml:space="preserve"> uruchamia System wentylacji A wraz z Szkolnym systemem zarządzającym, zamontowany przez Wykonawcę</w:t>
      </w:r>
      <w:r w:rsidR="446A7AD0" w:rsidRPr="001246A6">
        <w:rPr>
          <w:rFonts w:cstheme="minorHAnsi"/>
          <w:lang w:eastAsia="en-GB"/>
        </w:rPr>
        <w:t>.</w:t>
      </w:r>
    </w:p>
    <w:p w14:paraId="372DA2D2" w14:textId="3E7C54FA" w:rsidR="00886A15" w:rsidRPr="001246A6" w:rsidRDefault="51496A31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774AB170" w:rsidRPr="001246A6">
        <w:rPr>
          <w:rFonts w:cstheme="minorHAnsi"/>
          <w:lang w:eastAsia="en-GB"/>
        </w:rPr>
        <w:t xml:space="preserve"> dla</w:t>
      </w:r>
      <w:r w:rsidR="6F2AF976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</w:t>
      </w:r>
      <w:r w:rsidR="4D3627B8" w:rsidRPr="001246A6">
        <w:rPr>
          <w:rFonts w:cstheme="minorHAnsi"/>
          <w:lang w:eastAsia="en-GB"/>
        </w:rPr>
        <w:t xml:space="preserve">oraz osób trzecich wyznaczonych przez Zamawiającego do prowadzenia Testów </w:t>
      </w:r>
      <w:r w:rsidRPr="001246A6">
        <w:rPr>
          <w:rFonts w:cstheme="minorHAnsi"/>
          <w:lang w:eastAsia="en-GB"/>
        </w:rPr>
        <w:t xml:space="preserve">z obsługi Systemu automatyki A, Regulatora </w:t>
      </w:r>
      <w:proofErr w:type="spellStart"/>
      <w:r w:rsidRPr="001246A6">
        <w:rPr>
          <w:rFonts w:cstheme="minorHAnsi"/>
          <w:lang w:eastAsia="en-GB"/>
        </w:rPr>
        <w:t>pomieszczeniowego</w:t>
      </w:r>
      <w:proofErr w:type="spellEnd"/>
      <w:r w:rsidRPr="001246A6">
        <w:rPr>
          <w:rFonts w:cstheme="minorHAnsi"/>
          <w:lang w:eastAsia="en-GB"/>
        </w:rPr>
        <w:t xml:space="preserve"> A oraz Szkolnego system</w:t>
      </w:r>
      <w:r w:rsidR="3658A228" w:rsidRPr="001246A6">
        <w:rPr>
          <w:rFonts w:cstheme="minorHAnsi"/>
          <w:lang w:eastAsia="en-GB"/>
        </w:rPr>
        <w:t>u zarządzającego</w:t>
      </w:r>
      <w:r w:rsidRPr="001246A6">
        <w:rPr>
          <w:rFonts w:cstheme="minorHAnsi"/>
          <w:lang w:eastAsia="en-GB"/>
        </w:rPr>
        <w:t xml:space="preserve">. </w:t>
      </w:r>
    </w:p>
    <w:p w14:paraId="4AA40FCC" w14:textId="107C85F9" w:rsidR="00886A15" w:rsidRPr="001246A6" w:rsidRDefault="15193FF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 ustawia System wentylacji A w Program Praca Profil</w:t>
      </w:r>
      <w:r w:rsidR="22B4CDF3" w:rsidRPr="001246A6">
        <w:rPr>
          <w:rFonts w:cstheme="minorHAnsi"/>
          <w:lang w:eastAsia="en-GB"/>
        </w:rPr>
        <w:t xml:space="preserve"> zgodnie z </w:t>
      </w:r>
      <w:r w:rsidR="29BC60F1" w:rsidRPr="001246A6">
        <w:rPr>
          <w:rFonts w:cstheme="minorHAnsi"/>
          <w:lang w:eastAsia="en-GB"/>
        </w:rPr>
        <w:t xml:space="preserve">Programem </w:t>
      </w:r>
      <w:r w:rsidR="22B4CDF3" w:rsidRPr="001246A6">
        <w:rPr>
          <w:rFonts w:cstheme="minorHAnsi"/>
          <w:lang w:eastAsia="en-GB"/>
        </w:rPr>
        <w:t xml:space="preserve">Profil zapotrzebowania na wentylację Sali lekcyjnej zamieszczonym w Załączniku </w:t>
      </w:r>
      <w:r w:rsidR="5B6D4A64" w:rsidRPr="001246A6">
        <w:rPr>
          <w:rFonts w:cstheme="minorHAnsi"/>
          <w:lang w:eastAsia="en-GB"/>
        </w:rPr>
        <w:t>3.2</w:t>
      </w:r>
      <w:r w:rsidR="6E0F2AB0" w:rsidRPr="001246A6">
        <w:rPr>
          <w:rFonts w:cstheme="minorHAnsi"/>
          <w:lang w:eastAsia="en-GB"/>
        </w:rPr>
        <w:t>.</w:t>
      </w:r>
      <w:r w:rsidR="22B4CDF3" w:rsidRPr="001246A6">
        <w:rPr>
          <w:rFonts w:cstheme="minorHAnsi"/>
          <w:lang w:eastAsia="en-GB"/>
        </w:rPr>
        <w:t xml:space="preserve"> do Załącznika </w:t>
      </w:r>
      <w:r w:rsidR="6E0F2AB0" w:rsidRPr="001246A6">
        <w:rPr>
          <w:rFonts w:cstheme="minorHAnsi"/>
          <w:lang w:eastAsia="en-GB"/>
        </w:rPr>
        <w:t>3</w:t>
      </w:r>
      <w:r w:rsidR="22B4CDF3" w:rsidRPr="001246A6">
        <w:rPr>
          <w:rFonts w:cstheme="minorHAnsi"/>
          <w:lang w:eastAsia="en-GB"/>
        </w:rPr>
        <w:t xml:space="preserve"> Regulaminu</w:t>
      </w:r>
      <w:r w:rsidRPr="001246A6">
        <w:rPr>
          <w:rFonts w:cstheme="minorHAnsi"/>
          <w:lang w:eastAsia="en-GB"/>
        </w:rPr>
        <w:t xml:space="preserve"> oraz Wymaganiem Obligatoryjnym </w:t>
      </w:r>
      <w:r w:rsidR="1B2ACCB1" w:rsidRPr="001246A6">
        <w:rPr>
          <w:rFonts w:cstheme="minorHAnsi"/>
          <w:lang w:eastAsia="en-GB"/>
        </w:rPr>
        <w:t>3.19.</w:t>
      </w:r>
    </w:p>
    <w:p w14:paraId="5235A74F" w14:textId="1A0039D0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realizuje pomiar w dwóch sekwencjach: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>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Praca</w:t>
      </w:r>
      <w:r w:rsidR="009A2430" w:rsidRPr="001246A6">
        <w:rPr>
          <w:rFonts w:cstheme="minorHAnsi"/>
          <w:lang w:eastAsia="en-GB"/>
        </w:rPr>
        <w:t xml:space="preserve"> Profil oraz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 xml:space="preserve">2. Pomiar koncentracji pyłów PM2.5 oraz zużycia energii elektrycznej. </w:t>
      </w:r>
    </w:p>
    <w:p w14:paraId="15B6A87F" w14:textId="609ED9C9" w:rsidR="009A2430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równolegle z uruchomieniem Systemu wentylacji A w sekwencji 1 rozpoczyna generowanie zanieczyszczenia aerozolowego w powietrzu zasysanym przez czerpnię powietrza zgodnie z parametrami podanymi </w:t>
      </w:r>
      <w:r w:rsidR="00BC69F4" w:rsidRPr="001246A6">
        <w:rPr>
          <w:rFonts w:cstheme="minorHAnsi"/>
          <w:lang w:eastAsia="en-GB"/>
        </w:rPr>
        <w:t>w Tabeli I.I.3.</w:t>
      </w:r>
    </w:p>
    <w:p w14:paraId="48F12BE0" w14:textId="20589DF5" w:rsidR="00886A15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</w:t>
      </w:r>
      <w:r w:rsidR="00886A15" w:rsidRPr="001246A6">
        <w:rPr>
          <w:rFonts w:cstheme="minorHAnsi"/>
          <w:lang w:eastAsia="en-GB"/>
        </w:rPr>
        <w:t xml:space="preserve">, </w:t>
      </w:r>
      <w:r w:rsidR="00DF1DFD" w:rsidRPr="001246A6">
        <w:rPr>
          <w:rFonts w:cstheme="minorHAnsi"/>
          <w:lang w:eastAsia="en-GB"/>
        </w:rPr>
        <w:t>po rozpoczęciu pracy Systemu wentylacji A w Programie Praca Profil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>w</w:t>
      </w:r>
      <w:r w:rsidRPr="001246A6">
        <w:rPr>
          <w:rFonts w:cstheme="minorHAnsi"/>
          <w:lang w:eastAsia="en-GB"/>
        </w:rPr>
        <w:t xml:space="preserve"> sekwencji 1</w:t>
      </w:r>
      <w:r w:rsidR="00DF1DFD" w:rsidRPr="001246A6">
        <w:rPr>
          <w:rFonts w:cstheme="minorHAnsi"/>
          <w:lang w:eastAsia="en-GB"/>
        </w:rPr>
        <w:t xml:space="preserve"> </w:t>
      </w:r>
      <w:r w:rsidR="00886A15" w:rsidRPr="001246A6">
        <w:rPr>
          <w:rFonts w:cstheme="minorHAnsi"/>
          <w:lang w:eastAsia="en-GB"/>
        </w:rPr>
        <w:t>realizuje pomiar:</w:t>
      </w:r>
    </w:p>
    <w:p w14:paraId="672D135A" w14:textId="63C45D3F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Załączniku </w:t>
      </w:r>
      <w:r w:rsidR="00E840F2" w:rsidRPr="001246A6">
        <w:rPr>
          <w:rFonts w:cstheme="minorHAnsi"/>
          <w:lang w:eastAsia="en-GB"/>
        </w:rPr>
        <w:t>3.3</w:t>
      </w:r>
      <w:r w:rsidR="007A7442" w:rsidRPr="001246A6">
        <w:rPr>
          <w:rFonts w:cstheme="minorHAnsi"/>
          <w:lang w:eastAsia="en-GB"/>
        </w:rPr>
        <w:t>.</w:t>
      </w:r>
      <w:r w:rsidR="00E840F2" w:rsidRPr="001246A6">
        <w:rPr>
          <w:rFonts w:cstheme="minorHAnsi"/>
          <w:lang w:eastAsia="en-GB"/>
        </w:rPr>
        <w:t xml:space="preserve"> do Załącznika nr 3 – Działanie 1. </w:t>
      </w:r>
      <w:r w:rsidRPr="001246A6">
        <w:rPr>
          <w:rFonts w:cstheme="minorHAnsi"/>
          <w:lang w:eastAsia="en-GB"/>
        </w:rPr>
        <w:t xml:space="preserve"> Rzut sali lekcyjnej</w:t>
      </w:r>
      <w:r w:rsidR="007A7442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zgodnie z wymaganiami konku</w:t>
      </w:r>
      <w:r w:rsidR="007A7442" w:rsidRPr="001246A6">
        <w:rPr>
          <w:rFonts w:cstheme="minorHAnsi"/>
          <w:lang w:eastAsia="en-GB"/>
        </w:rPr>
        <w:t>rsowymi zawartymi w Załączniku 3</w:t>
      </w:r>
      <w:r w:rsidRPr="001246A6">
        <w:rPr>
          <w:rFonts w:cstheme="minorHAnsi"/>
          <w:lang w:eastAsia="en-GB"/>
        </w:rPr>
        <w:t xml:space="preserve"> do Regulaminu.</w:t>
      </w:r>
    </w:p>
    <w:p w14:paraId="474C61E0" w14:textId="237D7C9A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stężenia dwutlenku węgla w 6 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>) oraz w powietrzu zewnętrznym zgodnie z</w:t>
      </w:r>
      <w:r w:rsidR="007A7442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>wymaganiami konku</w:t>
      </w:r>
      <w:r w:rsidR="007A7442" w:rsidRPr="001246A6">
        <w:rPr>
          <w:rFonts w:cstheme="minorHAnsi"/>
          <w:lang w:eastAsia="en-GB"/>
        </w:rPr>
        <w:t>rsowymi zawartymi w Załączniku 3.1</w:t>
      </w:r>
      <w:r w:rsidRPr="001246A6">
        <w:rPr>
          <w:rFonts w:cstheme="minorHAnsi"/>
          <w:lang w:eastAsia="en-GB"/>
        </w:rPr>
        <w:t xml:space="preserve"> do Regulaminu. </w:t>
      </w:r>
    </w:p>
    <w:p w14:paraId="1BBC9F6A" w14:textId="36738D76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A7442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 xml:space="preserve">. </w:t>
      </w:r>
    </w:p>
    <w:p w14:paraId="0A06B2B9" w14:textId="4681C1CD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7E479019" w14:textId="7F4C7AB8" w:rsidR="00DF1DFD" w:rsidRPr="001246A6" w:rsidRDefault="00DF1DFD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trwania Programu Praca Profil oznaczonego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 xml:space="preserve">1 i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>2 w</w:t>
      </w:r>
      <w:r w:rsidR="00DD71EA" w:rsidRPr="001246A6">
        <w:rPr>
          <w:rFonts w:cstheme="minorHAnsi"/>
          <w:lang w:eastAsia="en-GB"/>
        </w:rPr>
        <w:t> </w:t>
      </w:r>
      <w:r w:rsidR="001326CF" w:rsidRPr="001246A6">
        <w:rPr>
          <w:rFonts w:cstheme="minorHAnsi"/>
          <w:lang w:eastAsia="en-GB"/>
        </w:rPr>
        <w:t xml:space="preserve">opisanym w </w:t>
      </w:r>
      <w:r w:rsidR="00E840F2" w:rsidRPr="001246A6">
        <w:rPr>
          <w:rFonts w:cstheme="minorHAnsi"/>
          <w:lang w:eastAsia="en-GB"/>
        </w:rPr>
        <w:t>Załączniku 3.2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Pr="001246A6">
        <w:rPr>
          <w:rFonts w:cstheme="minorHAnsi"/>
          <w:lang w:eastAsia="en-GB"/>
        </w:rPr>
        <w:t>w 31 punktach pomiarowy</w:t>
      </w:r>
      <w:r w:rsidR="00E840F2" w:rsidRPr="001246A6">
        <w:rPr>
          <w:rFonts w:cstheme="minorHAnsi"/>
          <w:lang w:eastAsia="en-GB"/>
        </w:rPr>
        <w:t>ch zaznaczonych w Załączniku 3.3. do Załącznika nr 3 – Działanie 1.  Rzut sali lekcyjnej</w:t>
      </w:r>
      <w:r w:rsidRPr="001246A6">
        <w:rPr>
          <w:rFonts w:cstheme="minorHAnsi"/>
          <w:lang w:eastAsia="en-GB"/>
        </w:rPr>
        <w:t>.</w:t>
      </w:r>
    </w:p>
    <w:p w14:paraId="1E8393BB" w14:textId="579C2DF5" w:rsidR="009A2430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lub Wykonawca przy udziale Zamawiającego, po zakończonej sekwencji 1 </w:t>
      </w:r>
      <w:r w:rsidR="009A2430" w:rsidRPr="001246A6">
        <w:rPr>
          <w:rFonts w:cstheme="minorHAnsi"/>
          <w:lang w:eastAsia="en-GB"/>
        </w:rPr>
        <w:t>ustawia</w:t>
      </w:r>
      <w:r w:rsidRPr="001246A6">
        <w:rPr>
          <w:rFonts w:cstheme="minorHAnsi"/>
          <w:lang w:eastAsia="en-GB"/>
        </w:rPr>
        <w:t xml:space="preserve"> w Systemie automatyki A zarejestrowany przez </w:t>
      </w:r>
      <w:r w:rsidR="009A2430" w:rsidRPr="001246A6">
        <w:rPr>
          <w:rFonts w:cstheme="minorHAnsi"/>
          <w:lang w:eastAsia="en-GB"/>
        </w:rPr>
        <w:t>System</w:t>
      </w:r>
      <w:r w:rsidRPr="001246A6">
        <w:rPr>
          <w:rFonts w:cstheme="minorHAnsi"/>
          <w:lang w:eastAsia="en-GB"/>
        </w:rPr>
        <w:t xml:space="preserve"> automatyki A przebieg pracy urządzenia tj. strumień powietrza nawiewanego i usuwanego, i przec</w:t>
      </w:r>
      <w:r w:rsidR="009A2430" w:rsidRPr="001246A6">
        <w:rPr>
          <w:rFonts w:cstheme="minorHAnsi"/>
          <w:lang w:eastAsia="en-GB"/>
        </w:rPr>
        <w:t>hodzi do pomiarów w sekwencji 2.</w:t>
      </w:r>
    </w:p>
    <w:p w14:paraId="76D424C0" w14:textId="7EA3E504" w:rsidR="00DD71EA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uruchomieniem Systemu wentylacji A w sekwencji 2, rozpoczyna generowanie zanieczyszczenia aerozolowego w powietrzu zasysanym przez czerpnię powietrza zgodnie z</w:t>
      </w:r>
      <w:r w:rsidR="00E840F2" w:rsidRPr="001246A6">
        <w:rPr>
          <w:rFonts w:cstheme="minorHAnsi"/>
          <w:lang w:eastAsia="en-GB"/>
        </w:rPr>
        <w:t> parametrami podanymi w Tabeli I.I.3.</w:t>
      </w:r>
    </w:p>
    <w:p w14:paraId="764F8D0E" w14:textId="118AE7FA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po rozpoczęciu pracy Systemu wentylacji A w </w:t>
      </w:r>
      <w:r w:rsidR="009A2430" w:rsidRPr="001246A6">
        <w:rPr>
          <w:rFonts w:cstheme="minorHAnsi"/>
          <w:lang w:eastAsia="en-GB"/>
        </w:rPr>
        <w:t>sekwencji 2, realizuje pomiar:</w:t>
      </w:r>
    </w:p>
    <w:p w14:paraId="1D90BF7D" w14:textId="5FC1D0C9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>Załączniku 3.3. do Załącznika nr 3 – Działanie 1.  Rzut sali lekcyjnej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550EEAFC" w14:textId="5DB5D547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</w:t>
      </w:r>
      <w:r w:rsidR="00F05F4B" w:rsidRPr="001246A6">
        <w:rPr>
          <w:rFonts w:cstheme="minorHAnsi"/>
          <w:lang w:eastAsia="en-GB"/>
        </w:rPr>
        <w:t xml:space="preserve">M1-M3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 xml:space="preserve">) oraz w powietrzu zewnętrznym zgodnie z wymaganiami konkursowymi zawartymi w Załączniku 3.1 do Regulaminu. </w:t>
      </w:r>
    </w:p>
    <w:p w14:paraId="3859B7D0" w14:textId="6368EF5A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4BB34E19" w14:textId="26AB9EE0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zużycie energii elektrycznej Systemu wentylacji A. </w:t>
      </w:r>
    </w:p>
    <w:p w14:paraId="20FACF7E" w14:textId="10A4C22A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nawiewanego przez System wentylacji A. </w:t>
      </w:r>
    </w:p>
    <w:p w14:paraId="1BB98686" w14:textId="6ABAF802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nawiewanym przez System wentylacji A.</w:t>
      </w:r>
    </w:p>
    <w:p w14:paraId="69881562" w14:textId="77777777" w:rsidR="009A2430" w:rsidRPr="001246A6" w:rsidRDefault="009A2430" w:rsidP="009A2430">
      <w:pPr>
        <w:jc w:val="both"/>
        <w:rPr>
          <w:rFonts w:cstheme="minorHAnsi"/>
          <w:lang w:eastAsia="en-GB"/>
        </w:rPr>
      </w:pPr>
    </w:p>
    <w:p w14:paraId="00C04650" w14:textId="443B691B" w:rsidR="008923DE" w:rsidRPr="001246A6" w:rsidRDefault="2859A84E" w:rsidP="008923DE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A</w:t>
      </w:r>
      <w:r w:rsidR="567EE76B" w:rsidRPr="001246A6">
        <w:rPr>
          <w:rFonts w:cstheme="minorHAnsi"/>
          <w:b/>
          <w:bCs/>
        </w:rPr>
        <w:t xml:space="preserve">.2. </w:t>
      </w:r>
      <w:r w:rsidR="567EE76B" w:rsidRPr="001246A6">
        <w:rPr>
          <w:rFonts w:cstheme="minorHAnsi"/>
        </w:rPr>
        <w:t>Test ilościowo-jakościowy będzie dotyczył spełnienia przez Prototyp Systemu</w:t>
      </w:r>
      <w:r w:rsidR="28B233B0" w:rsidRPr="001246A6">
        <w:rPr>
          <w:rFonts w:cstheme="minorHAnsi"/>
        </w:rPr>
        <w:t xml:space="preserve"> A</w:t>
      </w:r>
      <w:r w:rsidR="567EE76B" w:rsidRPr="001246A6">
        <w:rPr>
          <w:rFonts w:cstheme="minorHAnsi"/>
        </w:rPr>
        <w:t xml:space="preserve"> wymagania Konkursowego 7.2 deklarowanego przez Wykonawcę w Ofercie oraz Wymagań Obligatoryjnych </w:t>
      </w:r>
      <w:r w:rsidR="48FC31BA" w:rsidRPr="001246A6">
        <w:rPr>
          <w:rFonts w:cstheme="minorHAnsi"/>
          <w:color w:val="000000" w:themeColor="text1"/>
        </w:rPr>
        <w:t>2.3</w:t>
      </w:r>
      <w:r w:rsidR="567EE76B" w:rsidRPr="001246A6">
        <w:rPr>
          <w:rFonts w:cstheme="minorHAnsi"/>
          <w:color w:val="000000" w:themeColor="text1"/>
        </w:rPr>
        <w:t xml:space="preserve"> </w:t>
      </w:r>
      <w:r w:rsidR="567EE76B" w:rsidRPr="001246A6">
        <w:rPr>
          <w:rFonts w:cstheme="minorHAnsi"/>
        </w:rPr>
        <w:t xml:space="preserve">zgodnie z Załącznikiem nr 1 do Regulaminu. </w:t>
      </w:r>
    </w:p>
    <w:p w14:paraId="518B1958" w14:textId="142D2109" w:rsidR="00886A15" w:rsidRPr="001246A6" w:rsidRDefault="00886A15" w:rsidP="00072C84">
      <w:pPr>
        <w:rPr>
          <w:rFonts w:cstheme="minorHAnsi"/>
        </w:rPr>
      </w:pPr>
    </w:p>
    <w:p w14:paraId="3C28EE67" w14:textId="5367A7E2" w:rsidR="00886A15" w:rsidRPr="001246A6" w:rsidRDefault="00886A15" w:rsidP="00072C84">
      <w:pPr>
        <w:rPr>
          <w:rFonts w:cstheme="minorHAnsi"/>
        </w:rPr>
      </w:pPr>
    </w:p>
    <w:p w14:paraId="0BDB2AC8" w14:textId="16DFEE5A" w:rsidR="008923DE" w:rsidRPr="001246A6" w:rsidRDefault="00F950FC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</w:t>
      </w:r>
      <w:r w:rsidR="2D39C8BF" w:rsidRPr="001246A6">
        <w:rPr>
          <w:rFonts w:cstheme="minorHAnsi"/>
          <w:lang w:eastAsia="en-GB"/>
        </w:rPr>
        <w:t xml:space="preserve"> pod nadzorem </w:t>
      </w:r>
      <w:r w:rsidRPr="001246A6">
        <w:rPr>
          <w:rFonts w:cstheme="minorHAnsi"/>
          <w:lang w:eastAsia="en-GB"/>
        </w:rPr>
        <w:t xml:space="preserve">Zamawiającego </w:t>
      </w:r>
      <w:r w:rsidR="2D39C8BF" w:rsidRPr="001246A6">
        <w:rPr>
          <w:rFonts w:cstheme="minorHAnsi"/>
          <w:lang w:eastAsia="en-GB"/>
        </w:rPr>
        <w:t xml:space="preserve">lub Zamawiający w </w:t>
      </w:r>
      <w:r w:rsidR="4778FAA2" w:rsidRPr="001246A6">
        <w:rPr>
          <w:rFonts w:cstheme="minorHAnsi"/>
          <w:lang w:eastAsia="en-GB"/>
        </w:rPr>
        <w:t>Systemie wentylacyjnym A</w:t>
      </w:r>
      <w:r w:rsidR="2D39C8BF" w:rsidRPr="001246A6">
        <w:rPr>
          <w:rFonts w:cstheme="minorHAnsi"/>
          <w:lang w:eastAsia="en-GB"/>
        </w:rPr>
        <w:t xml:space="preserve"> </w:t>
      </w:r>
      <w:r w:rsidR="4778FAA2" w:rsidRPr="001246A6">
        <w:rPr>
          <w:rFonts w:cstheme="minorHAnsi"/>
          <w:lang w:eastAsia="en-GB"/>
        </w:rPr>
        <w:t xml:space="preserve">wybiera </w:t>
      </w:r>
      <w:r w:rsidR="2D39C8BF" w:rsidRPr="001246A6">
        <w:rPr>
          <w:rFonts w:cstheme="minorHAnsi"/>
          <w:lang w:eastAsia="en-GB"/>
        </w:rPr>
        <w:t xml:space="preserve">Program Praca Manual, dla którego ustawia stałą nastawę przepływu powietrza nawiewanego i </w:t>
      </w:r>
      <w:r w:rsidR="2F9BB7D6" w:rsidRPr="001246A6">
        <w:rPr>
          <w:rFonts w:cstheme="minorHAnsi"/>
          <w:lang w:eastAsia="en-GB"/>
        </w:rPr>
        <w:t>usuwanego, uzyskanego w Teście A</w:t>
      </w:r>
      <w:r w:rsidR="2D39C8BF" w:rsidRPr="001246A6">
        <w:rPr>
          <w:rFonts w:cstheme="minorHAnsi"/>
          <w:lang w:eastAsia="en-GB"/>
        </w:rPr>
        <w:t>.1</w:t>
      </w:r>
      <w:r w:rsidR="4778FAA2" w:rsidRPr="001246A6">
        <w:rPr>
          <w:rFonts w:cstheme="minorHAnsi"/>
          <w:lang w:eastAsia="en-GB"/>
        </w:rPr>
        <w:t xml:space="preserve">, rozumianą jako maksymalna średnia strumienia powietrza wentylacyjnego określoną dla Programu Praca Profil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 xml:space="preserve">1 lub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>2</w:t>
      </w:r>
      <w:r w:rsidR="2D39C8BF" w:rsidRPr="001246A6">
        <w:rPr>
          <w:rFonts w:cstheme="minorHAnsi"/>
          <w:lang w:eastAsia="en-GB"/>
        </w:rPr>
        <w:t xml:space="preserve">. </w:t>
      </w:r>
    </w:p>
    <w:p w14:paraId="0587D9C5" w14:textId="5B154A77" w:rsidR="006D0784" w:rsidRPr="001246A6" w:rsidRDefault="006D0784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</w:t>
      </w:r>
      <w:r w:rsidR="008923DE" w:rsidRPr="001246A6">
        <w:rPr>
          <w:rFonts w:cstheme="minorHAnsi"/>
          <w:lang w:eastAsia="en-GB"/>
        </w:rPr>
        <w:t xml:space="preserve"> uruchamia System wen</w:t>
      </w:r>
      <w:r w:rsidRPr="001246A6">
        <w:rPr>
          <w:rFonts w:cstheme="minorHAnsi"/>
          <w:lang w:eastAsia="en-GB"/>
        </w:rPr>
        <w:t>tylacji A i realizuje 6 pom</w:t>
      </w:r>
      <w:r w:rsidR="00E840F2" w:rsidRPr="001246A6">
        <w:rPr>
          <w:rFonts w:cstheme="minorHAnsi"/>
          <w:lang w:eastAsia="en-GB"/>
        </w:rPr>
        <w:t>iarów zgodnie z Załącznikiem 3.2</w:t>
      </w:r>
      <w:r w:rsidRPr="001246A6">
        <w:rPr>
          <w:rFonts w:cstheme="minorHAnsi"/>
          <w:lang w:eastAsia="en-GB"/>
        </w:rPr>
        <w:t xml:space="preserve">. do Załącznika nr 3 </w:t>
      </w:r>
      <w:r w:rsidR="00F05F4B" w:rsidRPr="001246A6">
        <w:rPr>
          <w:rFonts w:cstheme="minorHAnsi"/>
          <w:lang w:eastAsia="en-GB"/>
        </w:rPr>
        <w:t>Regulaminu.</w:t>
      </w:r>
    </w:p>
    <w:p w14:paraId="42B4FD37" w14:textId="3F976324" w:rsidR="008923DE" w:rsidRPr="001246A6" w:rsidRDefault="008923DE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E840F2" w:rsidRPr="001246A6">
        <w:rPr>
          <w:rFonts w:cstheme="minorHAnsi"/>
          <w:lang w:eastAsia="en-GB"/>
        </w:rPr>
        <w:t xml:space="preserve"> trakcie Testu A</w:t>
      </w:r>
      <w:r w:rsidR="006D0784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2:</w:t>
      </w:r>
    </w:p>
    <w:p w14:paraId="3462EFA9" w14:textId="7A24A81B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generuje </w:t>
      </w:r>
      <w:proofErr w:type="spellStart"/>
      <w:r w:rsidRPr="001246A6">
        <w:rPr>
          <w:rFonts w:cstheme="minorHAnsi"/>
          <w:lang w:eastAsia="en-GB"/>
        </w:rPr>
        <w:t>bioaerozol</w:t>
      </w:r>
      <w:proofErr w:type="spellEnd"/>
      <w:r w:rsidRPr="001246A6">
        <w:rPr>
          <w:rFonts w:cstheme="minorHAnsi"/>
          <w:lang w:eastAsia="en-GB"/>
        </w:rPr>
        <w:t xml:space="preserve"> bakteryjny GRAM(-)</w:t>
      </w:r>
      <w:r w:rsidR="006D0784" w:rsidRPr="001246A6">
        <w:rPr>
          <w:rFonts w:cstheme="minorHAnsi"/>
          <w:lang w:eastAsia="en-GB"/>
        </w:rPr>
        <w:t xml:space="preserve"> lub GRAM(+), w zależności od rodzaju Testu,</w:t>
      </w:r>
      <w:r w:rsidRPr="001246A6">
        <w:rPr>
          <w:rFonts w:cstheme="minorHAnsi"/>
          <w:lang w:eastAsia="en-GB"/>
        </w:rPr>
        <w:t xml:space="preserve"> w centralnym punkcie Sali lekcyjnej, zaznaczony w Załączniku </w:t>
      </w:r>
      <w:r w:rsidR="00E840F2" w:rsidRPr="001246A6">
        <w:rPr>
          <w:rFonts w:cstheme="minorHAnsi"/>
          <w:lang w:eastAsia="en-GB"/>
        </w:rPr>
        <w:t>3.3</w:t>
      </w:r>
      <w:r w:rsidRPr="001246A6">
        <w:rPr>
          <w:rFonts w:cstheme="minorHAnsi"/>
          <w:lang w:eastAsia="en-GB"/>
        </w:rPr>
        <w:t xml:space="preserve"> </w:t>
      </w:r>
      <w:r w:rsidR="00E840F2" w:rsidRPr="001246A6">
        <w:rPr>
          <w:rFonts w:cstheme="minorHAnsi"/>
          <w:lang w:eastAsia="en-GB"/>
        </w:rPr>
        <w:t xml:space="preserve">do Załącznika nr 3 – Działanie 1. </w:t>
      </w:r>
      <w:r w:rsidRPr="001246A6">
        <w:rPr>
          <w:rFonts w:cstheme="minorHAnsi"/>
          <w:lang w:eastAsia="en-GB"/>
        </w:rPr>
        <w:t>Rzut sali lekcyjnej.</w:t>
      </w:r>
    </w:p>
    <w:p w14:paraId="52910793" w14:textId="77777777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0DC82CC" w14:textId="79B40AA3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</w:t>
      </w:r>
      <w:r w:rsidR="00F05F4B" w:rsidRPr="001246A6">
        <w:rPr>
          <w:rFonts w:cstheme="minorHAnsi"/>
          <w:lang w:eastAsia="en-GB"/>
        </w:rPr>
        <w:t>w Sali lekcyjnej realizowany w 3</w:t>
      </w:r>
      <w:r w:rsidRPr="001246A6">
        <w:rPr>
          <w:rFonts w:cstheme="minorHAnsi"/>
          <w:lang w:eastAsia="en-GB"/>
        </w:rPr>
        <w:t> punktach pomiar</w:t>
      </w:r>
      <w:r w:rsidR="006D0784" w:rsidRPr="001246A6">
        <w:rPr>
          <w:rFonts w:cstheme="minorHAnsi"/>
          <w:lang w:eastAsia="en-GB"/>
        </w:rPr>
        <w:t xml:space="preserve">owych </w:t>
      </w:r>
      <w:r w:rsidR="00F05F4B" w:rsidRPr="001246A6">
        <w:rPr>
          <w:rFonts w:cstheme="minorHAnsi"/>
          <w:lang w:eastAsia="en-GB"/>
        </w:rPr>
        <w:t xml:space="preserve">M1, M2, M3 </w:t>
      </w:r>
      <w:r w:rsidR="006D0784"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 xml:space="preserve">Załączniku 3.3 do Załącznika nr 3 – Działanie 1. Rzut sali lekcyjnej. </w:t>
      </w:r>
    </w:p>
    <w:p w14:paraId="46929145" w14:textId="13526D90" w:rsidR="008923DE" w:rsidRPr="001246A6" w:rsidRDefault="09036646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liczby jednostek tworzących kolonie aerozolu bakteryjnego GRAM(-)</w:t>
      </w:r>
      <w:r w:rsidR="1BD52B80" w:rsidRPr="001246A6">
        <w:rPr>
          <w:rFonts w:cstheme="minorHAnsi"/>
          <w:lang w:eastAsia="en-GB"/>
        </w:rPr>
        <w:t xml:space="preserve"> lub GRAM(+) w</w:t>
      </w:r>
      <w:r w:rsidR="625576D4" w:rsidRPr="001246A6">
        <w:rPr>
          <w:rFonts w:cstheme="minorHAnsi"/>
          <w:lang w:eastAsia="en-GB"/>
        </w:rPr>
        <w:t> </w:t>
      </w:r>
      <w:r w:rsidR="1BD52B80" w:rsidRPr="001246A6">
        <w:rPr>
          <w:rFonts w:cstheme="minorHAnsi"/>
          <w:lang w:eastAsia="en-GB"/>
        </w:rPr>
        <w:t xml:space="preserve">zależności od rodzaju Testu, w </w:t>
      </w:r>
      <w:r w:rsidRPr="001246A6">
        <w:rPr>
          <w:rFonts w:cstheme="minorHAnsi"/>
          <w:lang w:eastAsia="en-GB"/>
        </w:rPr>
        <w:t xml:space="preserve">3 punktach pomiarowych </w:t>
      </w:r>
      <w:r w:rsidR="625576D4" w:rsidRPr="001246A6">
        <w:rPr>
          <w:rFonts w:cstheme="minorHAnsi"/>
          <w:lang w:eastAsia="en-GB"/>
        </w:rPr>
        <w:t xml:space="preserve">M1, M2, M3 </w:t>
      </w:r>
      <w:r w:rsidRPr="001246A6">
        <w:rPr>
          <w:rFonts w:cstheme="minorHAnsi"/>
          <w:lang w:eastAsia="en-GB"/>
        </w:rPr>
        <w:t xml:space="preserve">zaznaczonych w </w:t>
      </w:r>
      <w:r w:rsidR="2147D317" w:rsidRPr="001246A6">
        <w:rPr>
          <w:rFonts w:cstheme="minorHAnsi"/>
          <w:lang w:eastAsia="en-GB"/>
        </w:rPr>
        <w:t>Załączniku 3.3 do Załącznika nr 3 – Działanie 1. Rzut sali lekcyjnej.</w:t>
      </w:r>
    </w:p>
    <w:p w14:paraId="7FDBD0A4" w14:textId="77777777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0F8432C4" w14:textId="77777777" w:rsidR="007B72C8" w:rsidRPr="001246A6" w:rsidRDefault="007B72C8" w:rsidP="00072C84">
      <w:pPr>
        <w:rPr>
          <w:rFonts w:cstheme="minorHAnsi"/>
        </w:rPr>
      </w:pPr>
    </w:p>
    <w:p w14:paraId="0C92F88A" w14:textId="6D0548A4" w:rsidR="00F05F4B" w:rsidRPr="001246A6" w:rsidRDefault="0C7975B3" w:rsidP="00F05F4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1000BC16" w:rsidRPr="001246A6">
        <w:rPr>
          <w:rFonts w:cstheme="minorHAnsi"/>
          <w:b/>
          <w:bCs/>
        </w:rPr>
        <w:t xml:space="preserve">.3 </w:t>
      </w:r>
      <w:r w:rsidR="1000BC16" w:rsidRPr="001246A6">
        <w:rPr>
          <w:rFonts w:cstheme="minorHAnsi"/>
        </w:rPr>
        <w:t xml:space="preserve">Test ilościowo-jakościowy będzie dotyczył spełnienia przez Prototyp Systemu A wymagania Konkursowego 7.4, 7.5 i 7.6 deklarowanych przez Wykonawcę w Ofercie oraz Wymagań Obligatoryjnych </w:t>
      </w:r>
      <w:r w:rsidR="2504A539" w:rsidRPr="001246A6">
        <w:rPr>
          <w:rFonts w:cstheme="minorHAnsi"/>
        </w:rPr>
        <w:t>2.4, 2.11, 3.6</w:t>
      </w:r>
      <w:r w:rsidR="5C360E28" w:rsidRPr="001246A6">
        <w:rPr>
          <w:rFonts w:cstheme="minorHAnsi"/>
        </w:rPr>
        <w:t>-3.8,</w:t>
      </w:r>
      <w:r w:rsidR="2504A539" w:rsidRPr="001246A6">
        <w:rPr>
          <w:rFonts w:cstheme="minorHAnsi"/>
        </w:rPr>
        <w:t xml:space="preserve"> </w:t>
      </w:r>
      <w:r w:rsidR="17A7686F" w:rsidRPr="001246A6">
        <w:rPr>
          <w:rFonts w:cstheme="minorHAnsi"/>
        </w:rPr>
        <w:t xml:space="preserve">3.13, </w:t>
      </w:r>
      <w:r w:rsidR="2504A539" w:rsidRPr="001246A6">
        <w:rPr>
          <w:rFonts w:cstheme="minorHAnsi"/>
        </w:rPr>
        <w:t>4.9</w:t>
      </w:r>
      <w:r w:rsidR="1000BC16" w:rsidRPr="001246A6">
        <w:rPr>
          <w:rFonts w:cstheme="minorHAnsi"/>
        </w:rPr>
        <w:t xml:space="preserve"> zgodnie z Załącznikiem nr 1 do Regulaminu. </w:t>
      </w:r>
    </w:p>
    <w:p w14:paraId="7C712197" w14:textId="7A1E9CDE" w:rsidR="00886A15" w:rsidRPr="001246A6" w:rsidRDefault="00886A15" w:rsidP="00072C84">
      <w:pPr>
        <w:rPr>
          <w:rFonts w:cstheme="minorHAnsi"/>
        </w:rPr>
      </w:pPr>
    </w:p>
    <w:p w14:paraId="345AEE2D" w14:textId="7A14C8D9" w:rsidR="00F05F4B" w:rsidRPr="001246A6" w:rsidRDefault="006E5F55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4D43F61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</w:t>
      </w:r>
      <w:r w:rsidR="068F096D" w:rsidRPr="001246A6">
        <w:rPr>
          <w:rFonts w:cstheme="minorHAnsi"/>
          <w:lang w:eastAsia="en-GB"/>
        </w:rPr>
        <w:t>usuwanego, uzyskanego w Teście A</w:t>
      </w:r>
      <w:r w:rsidR="14D43F61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1 lub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2. </w:t>
      </w:r>
    </w:p>
    <w:p w14:paraId="5B629F1D" w14:textId="5D075A23" w:rsidR="00F05F4B" w:rsidRPr="001246A6" w:rsidRDefault="00F05F4B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wentylacji A i przeprowadza 9 pomiarów dla p</w:t>
      </w:r>
      <w:r w:rsidR="001326CF" w:rsidRPr="001246A6">
        <w:rPr>
          <w:rFonts w:cstheme="minorHAnsi"/>
          <w:lang w:eastAsia="en-GB"/>
        </w:rPr>
        <w:t>arametrów opisanych w Załączniku 3.2 do Załącznika nr 3 – Działanie 1. Wymagania konkursowe. Tok obliczeniowy.</w:t>
      </w:r>
    </w:p>
    <w:p w14:paraId="679871CD" w14:textId="0A6A2F70" w:rsidR="00F05F4B" w:rsidRPr="001246A6" w:rsidRDefault="7D4BA24C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A</w:t>
      </w:r>
      <w:r w:rsidR="28B233B0" w:rsidRPr="001246A6">
        <w:rPr>
          <w:rFonts w:cstheme="minorHAnsi"/>
          <w:lang w:eastAsia="en-GB"/>
        </w:rPr>
        <w:t>.3 realizuje pomiar:</w:t>
      </w:r>
    </w:p>
    <w:p w14:paraId="5E52A574" w14:textId="47059E1A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czerpanym przez System wentylacji A </w:t>
      </w:r>
    </w:p>
    <w:p w14:paraId="73E8D738" w14:textId="635621F2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7A6121F1" w14:textId="738EB2E5" w:rsidR="00F05F4B" w:rsidRPr="001246A6" w:rsidRDefault="007B72C8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</w:t>
      </w:r>
      <w:r w:rsidR="00F05F4B" w:rsidRPr="001246A6">
        <w:rPr>
          <w:rFonts w:cstheme="minorHAnsi"/>
          <w:lang w:eastAsia="en-GB"/>
        </w:rPr>
        <w:t>użycia energii elektrycznej przez System wentylacji A.</w:t>
      </w:r>
    </w:p>
    <w:p w14:paraId="5DCDE07C" w14:textId="033B4312" w:rsidR="00886A15" w:rsidRPr="001246A6" w:rsidRDefault="00886A15" w:rsidP="00072C84">
      <w:pPr>
        <w:rPr>
          <w:rFonts w:cstheme="minorHAnsi"/>
        </w:rPr>
      </w:pPr>
    </w:p>
    <w:p w14:paraId="78F00DDD" w14:textId="68D20117" w:rsidR="00062E1D" w:rsidRPr="001246A6" w:rsidRDefault="7D4BA24C" w:rsidP="00062E1D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4B396054" w:rsidRPr="001246A6">
        <w:rPr>
          <w:rFonts w:cstheme="minorHAnsi"/>
          <w:b/>
          <w:bCs/>
        </w:rPr>
        <w:t xml:space="preserve">.4 </w:t>
      </w:r>
      <w:r w:rsidR="4B396054" w:rsidRPr="001246A6">
        <w:rPr>
          <w:rFonts w:cstheme="minorHAnsi"/>
        </w:rPr>
        <w:t xml:space="preserve">Test ilościowo-jakościowy będzie dotyczył spełnienia przez Prototyp Systemu A wymagania Konkursowego 7.7 deklarowanego przez Wykonawcę w Ofercie oraz Wymagań Obligatoryjnych </w:t>
      </w:r>
      <w:r w:rsidR="069FD2AD" w:rsidRPr="001246A6">
        <w:rPr>
          <w:rFonts w:cstheme="minorHAnsi"/>
        </w:rPr>
        <w:t>1.6</w:t>
      </w:r>
      <w:r w:rsidR="2457A244" w:rsidRPr="001246A6">
        <w:rPr>
          <w:rFonts w:cstheme="minorHAnsi"/>
        </w:rPr>
        <w:t xml:space="preserve"> </w:t>
      </w:r>
      <w:r w:rsidR="4B396054" w:rsidRPr="001246A6">
        <w:rPr>
          <w:rFonts w:cstheme="minorHAnsi"/>
        </w:rPr>
        <w:t xml:space="preserve">zgodnie z Załącznikiem nr 1 do Regulaminu. </w:t>
      </w:r>
    </w:p>
    <w:p w14:paraId="314D5D14" w14:textId="23F4636E" w:rsidR="00F05F4B" w:rsidRPr="001246A6" w:rsidRDefault="00F05F4B" w:rsidP="00072C84">
      <w:pPr>
        <w:rPr>
          <w:rFonts w:cstheme="minorHAnsi"/>
        </w:rPr>
      </w:pPr>
    </w:p>
    <w:p w14:paraId="69C21E5E" w14:textId="4F91E9C8" w:rsidR="00062E1D" w:rsidRPr="001246A6" w:rsidRDefault="006E5F55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A9FB468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usuwanego, uzyskanego w Teście </w:t>
      </w:r>
      <w:r w:rsidR="6843A9F7" w:rsidRPr="001246A6">
        <w:rPr>
          <w:rFonts w:cstheme="minorHAnsi"/>
          <w:lang w:eastAsia="en-GB"/>
        </w:rPr>
        <w:t>A</w:t>
      </w:r>
      <w:r w:rsidR="5A9FB468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1E42D847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1 lub Lekcja </w:t>
      </w:r>
      <w:r w:rsidR="738D1BED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2. </w:t>
      </w:r>
    </w:p>
    <w:p w14:paraId="1E915821" w14:textId="58A12CB4" w:rsidR="00062E1D" w:rsidRPr="001246A6" w:rsidRDefault="00062E1D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</w:t>
      </w:r>
      <w:r w:rsidR="007B72C8" w:rsidRPr="001246A6">
        <w:rPr>
          <w:rFonts w:cstheme="minorHAnsi"/>
          <w:lang w:eastAsia="en-GB"/>
        </w:rPr>
        <w:t xml:space="preserve">ntylacji i przeprowadza Test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.4.</w:t>
      </w:r>
    </w:p>
    <w:p w14:paraId="48EEB358" w14:textId="7EADF252" w:rsidR="00062E1D" w:rsidRPr="001246A6" w:rsidRDefault="4B396054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6F131C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 realizuje pomiar:</w:t>
      </w:r>
    </w:p>
    <w:p w14:paraId="08630A25" w14:textId="52B8D008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temperatury powietrza w Sali lekcyjnej realizowany w 6 punktach pomiarowych P1-P6 zaznaczonych w Załączniku 3.1 Rzut sali lekcyjnej, zgodnie z wymaganiami konkursowymi zawartymi w Załączniku 1 do Regulaminu.</w:t>
      </w:r>
    </w:p>
    <w:p w14:paraId="5A88D261" w14:textId="2BA5BDEE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średniego poziomu dźwięku, zmierzonego w 6 punktach pomiarowych</w:t>
      </w:r>
      <w:r w:rsidR="007B72C8" w:rsidRPr="001246A6">
        <w:rPr>
          <w:rFonts w:cstheme="minorHAnsi"/>
          <w:lang w:eastAsia="en-GB"/>
        </w:rPr>
        <w:t xml:space="preserve"> P1-P6</w:t>
      </w:r>
      <w:r w:rsidRPr="001246A6">
        <w:rPr>
          <w:rFonts w:cstheme="minorHAnsi"/>
          <w:lang w:eastAsia="en-GB"/>
        </w:rPr>
        <w:t xml:space="preserve"> zaznaczo</w:t>
      </w:r>
      <w:r w:rsidR="007B72C8" w:rsidRPr="001246A6">
        <w:rPr>
          <w:rFonts w:cstheme="minorHAnsi"/>
          <w:lang w:eastAsia="en-GB"/>
        </w:rPr>
        <w:t>nych na rzucie Sali lekcyjnej (Z</w:t>
      </w:r>
      <w:r w:rsidRPr="001246A6">
        <w:rPr>
          <w:rFonts w:cstheme="minorHAnsi"/>
          <w:lang w:eastAsia="en-GB"/>
        </w:rPr>
        <w:t xml:space="preserve">ałącznik </w:t>
      </w:r>
      <w:r w:rsidR="007B72C8" w:rsidRPr="001246A6">
        <w:rPr>
          <w:rFonts w:cstheme="minorHAnsi"/>
          <w:lang w:eastAsia="en-GB"/>
        </w:rPr>
        <w:t>3.2. do Załącznika nr 3 Regulaminu</w:t>
      </w:r>
      <w:r w:rsidRPr="001246A6">
        <w:rPr>
          <w:rFonts w:cstheme="minorHAnsi"/>
          <w:lang w:eastAsia="en-GB"/>
        </w:rPr>
        <w:t xml:space="preserve">). </w:t>
      </w:r>
    </w:p>
    <w:p w14:paraId="3020EF23" w14:textId="6AD81EE5" w:rsidR="007B72C8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B72C8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>.</w:t>
      </w:r>
    </w:p>
    <w:p w14:paraId="4DFBC222" w14:textId="50ED31CB" w:rsidR="00062E1D" w:rsidRPr="001246A6" w:rsidRDefault="007B72C8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  <w:r w:rsidR="00062E1D" w:rsidRPr="001246A6">
        <w:rPr>
          <w:rFonts w:cstheme="minorHAnsi"/>
          <w:lang w:eastAsia="en-GB"/>
        </w:rPr>
        <w:t xml:space="preserve"> </w:t>
      </w:r>
    </w:p>
    <w:p w14:paraId="7197332C" w14:textId="77777777" w:rsidR="00F05F4B" w:rsidRPr="001246A6" w:rsidRDefault="00F05F4B" w:rsidP="00072C84">
      <w:pPr>
        <w:rPr>
          <w:rFonts w:cstheme="minorHAnsi"/>
        </w:rPr>
      </w:pPr>
    </w:p>
    <w:p w14:paraId="376D3E8F" w14:textId="7E535926" w:rsidR="007B72C8" w:rsidRPr="001246A6" w:rsidRDefault="7D4BA24C" w:rsidP="007B72C8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3EB5D9A6" w:rsidRPr="001246A6">
        <w:rPr>
          <w:rFonts w:cstheme="minorHAnsi"/>
          <w:b/>
          <w:bCs/>
        </w:rPr>
        <w:t xml:space="preserve">.5 </w:t>
      </w:r>
      <w:r w:rsidR="3EB5D9A6" w:rsidRPr="001246A6">
        <w:rPr>
          <w:rFonts w:cstheme="minorHAnsi"/>
        </w:rPr>
        <w:t xml:space="preserve">Test ilościowo-jakościowy będzie dotyczył spełnienia przez Prototyp Systemu A wymagania Konkursowego 7.8 deklarowanego przez Wykonawcę w Ofercie oraz Wymagań Obligatoryjnych </w:t>
      </w:r>
      <w:r w:rsidR="34F11E77" w:rsidRPr="001246A6">
        <w:rPr>
          <w:rFonts w:cstheme="minorHAnsi"/>
        </w:rPr>
        <w:t>3.6.</w:t>
      </w:r>
      <w:r w:rsidR="3EB5D9A6" w:rsidRPr="001246A6">
        <w:rPr>
          <w:rFonts w:cstheme="minorHAnsi"/>
        </w:rPr>
        <w:t xml:space="preserve"> zgodnie z Załącznikiem nr 1 do Regulaminu. </w:t>
      </w:r>
    </w:p>
    <w:p w14:paraId="5B435462" w14:textId="77777777" w:rsidR="007B72C8" w:rsidRPr="001246A6" w:rsidRDefault="007B72C8" w:rsidP="00072C84">
      <w:pPr>
        <w:rPr>
          <w:rFonts w:cstheme="minorHAnsi"/>
        </w:rPr>
      </w:pPr>
    </w:p>
    <w:p w14:paraId="6BA4060E" w14:textId="1D68A26F" w:rsidR="007B72C8" w:rsidRPr="001246A6" w:rsidRDefault="006E5F55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A26CECA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usuwanego.</w:t>
      </w:r>
    </w:p>
    <w:p w14:paraId="335FA8BD" w14:textId="04228B48" w:rsidR="007B72C8" w:rsidRPr="001246A6" w:rsidRDefault="691159EB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4E8DBB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Praca Profil Lekcja </w:t>
      </w:r>
      <w:r w:rsidR="4E8DBB60" w:rsidRPr="001246A6">
        <w:rPr>
          <w:rFonts w:cstheme="minorHAnsi"/>
          <w:lang w:eastAsia="en-GB"/>
        </w:rPr>
        <w:t>L1 w Teście A</w:t>
      </w:r>
      <w:r w:rsidRPr="001246A6">
        <w:rPr>
          <w:rFonts w:cstheme="minorHAnsi"/>
          <w:lang w:eastAsia="en-GB"/>
        </w:rPr>
        <w:t>.1 oraz sekwencja 2. dla średniego strumienia powietrza wentylacyjnego określo</w:t>
      </w:r>
      <w:r w:rsidR="4E8DBB60" w:rsidRPr="001246A6">
        <w:rPr>
          <w:rFonts w:cstheme="minorHAnsi"/>
          <w:lang w:eastAsia="en-GB"/>
        </w:rPr>
        <w:t xml:space="preserve">nego dla Programu Praca Profil </w:t>
      </w:r>
      <w:r w:rsidRPr="001246A6">
        <w:rPr>
          <w:rFonts w:cstheme="minorHAnsi"/>
          <w:lang w:eastAsia="en-GB"/>
        </w:rPr>
        <w:t xml:space="preserve">Lekcja </w:t>
      </w:r>
      <w:r w:rsidR="4E8DBB60" w:rsidRPr="001246A6">
        <w:rPr>
          <w:rFonts w:cstheme="minorHAnsi"/>
          <w:lang w:eastAsia="en-GB"/>
        </w:rPr>
        <w:t>L2 w Teście A</w:t>
      </w:r>
      <w:r w:rsidRPr="001246A6">
        <w:rPr>
          <w:rFonts w:cstheme="minorHAnsi"/>
          <w:lang w:eastAsia="en-GB"/>
        </w:rPr>
        <w:t xml:space="preserve">.1. </w:t>
      </w:r>
    </w:p>
    <w:p w14:paraId="18F69BC2" w14:textId="48895BE6" w:rsidR="007B72C8" w:rsidRPr="001246A6" w:rsidRDefault="007B72C8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.5 realizuje pomiar:</w:t>
      </w:r>
    </w:p>
    <w:p w14:paraId="47C2304D" w14:textId="3C62D3B7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w Sali lekcyjnej realizowany w 9 punktach pomiarowych P1-P6 i M1-M3 z</w:t>
      </w:r>
      <w:r w:rsidR="001326CF" w:rsidRPr="001246A6">
        <w:rPr>
          <w:rFonts w:cstheme="minorHAnsi"/>
          <w:lang w:eastAsia="en-GB"/>
        </w:rPr>
        <w:t>aznaczonych w Załączniku 3.3 do Załącznika nr 3 – Działanie 1</w:t>
      </w:r>
      <w:r w:rsidRPr="001246A6">
        <w:rPr>
          <w:rFonts w:cstheme="minorHAnsi"/>
          <w:lang w:eastAsia="en-GB"/>
        </w:rPr>
        <w:t xml:space="preserve">. Rzut sali lekcyjnej. </w:t>
      </w:r>
    </w:p>
    <w:p w14:paraId="7FC3D71B" w14:textId="2757B2D5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i M1-M3 na 3 wysokościach: 0,1m; 0,6m oraz 1,1m.  </w:t>
      </w:r>
    </w:p>
    <w:p w14:paraId="17201E8C" w14:textId="7D30C1CD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635E9082" w14:textId="0D94FD0A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69D39B8C" w14:textId="77777777" w:rsidR="007B72C8" w:rsidRPr="001246A6" w:rsidRDefault="007B72C8" w:rsidP="00072C84">
      <w:pPr>
        <w:rPr>
          <w:rFonts w:cstheme="minorHAnsi"/>
        </w:rPr>
      </w:pPr>
    </w:p>
    <w:p w14:paraId="2EEAEA2A" w14:textId="26AA7FE1" w:rsidR="00A258DC" w:rsidRPr="001246A6" w:rsidRDefault="368A318A" w:rsidP="00F1052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C3EE380" w:rsidRPr="001246A6">
        <w:rPr>
          <w:rFonts w:cstheme="minorHAnsi"/>
          <w:b/>
          <w:bCs/>
        </w:rPr>
        <w:t>A.6</w:t>
      </w:r>
      <w:r w:rsidR="054460CD" w:rsidRPr="001246A6">
        <w:rPr>
          <w:rFonts w:cstheme="minorHAnsi"/>
          <w:b/>
          <w:bCs/>
        </w:rPr>
        <w:t xml:space="preserve">. Test Funkcjonalności </w:t>
      </w:r>
      <w:proofErr w:type="spellStart"/>
      <w:r w:rsidR="054460CD" w:rsidRPr="001246A6">
        <w:rPr>
          <w:rFonts w:cstheme="minorHAnsi"/>
          <w:b/>
          <w:bCs/>
        </w:rPr>
        <w:t>Free</w:t>
      </w:r>
      <w:proofErr w:type="spellEnd"/>
      <w:r w:rsidR="0C3EE380" w:rsidRPr="001246A6">
        <w:rPr>
          <w:rFonts w:cstheme="minorHAnsi"/>
          <w:b/>
          <w:bCs/>
        </w:rPr>
        <w:t xml:space="preserve"> </w:t>
      </w:r>
      <w:proofErr w:type="spellStart"/>
      <w:r w:rsidR="054460CD" w:rsidRPr="001246A6">
        <w:rPr>
          <w:rFonts w:cstheme="minorHAnsi"/>
          <w:b/>
          <w:bCs/>
        </w:rPr>
        <w:t>cooling</w:t>
      </w:r>
      <w:proofErr w:type="spellEnd"/>
      <w:r w:rsidR="054460CD" w:rsidRPr="001246A6">
        <w:rPr>
          <w:rFonts w:cstheme="minorHAnsi"/>
        </w:rPr>
        <w:t>, będzie weryfikował spełnienie przez System wentylacji A Wymagania Obligatoryjnego</w:t>
      </w:r>
      <w:r w:rsidR="733826DD" w:rsidRPr="001246A6">
        <w:rPr>
          <w:rFonts w:cstheme="minorHAnsi"/>
        </w:rPr>
        <w:t xml:space="preserve"> 1.8, 3.9, 5.15</w:t>
      </w:r>
      <w:r w:rsidR="054460CD" w:rsidRPr="001246A6">
        <w:rPr>
          <w:rFonts w:cstheme="minorHAnsi"/>
        </w:rPr>
        <w:t xml:space="preserve"> zgodnie z Załącznikiem nr 1 do Regulaminu. </w:t>
      </w:r>
    </w:p>
    <w:p w14:paraId="05261F02" w14:textId="77777777" w:rsidR="00A258DC" w:rsidRPr="001246A6" w:rsidRDefault="00A258DC" w:rsidP="00A258DC">
      <w:pPr>
        <w:rPr>
          <w:rFonts w:cstheme="minorHAnsi"/>
        </w:rPr>
      </w:pPr>
    </w:p>
    <w:p w14:paraId="228049B9" w14:textId="6A2BEC3A" w:rsidR="00A258DC" w:rsidRPr="001246A6" w:rsidRDefault="5FD72895" w:rsidP="00A258DC">
      <w:pPr>
        <w:rPr>
          <w:rFonts w:cstheme="minorHAnsi"/>
        </w:rPr>
      </w:pPr>
      <w:r w:rsidRPr="001246A6">
        <w:rPr>
          <w:rFonts w:cstheme="minorHAnsi"/>
        </w:rPr>
        <w:t>Test Funkcjonalności Test</w:t>
      </w:r>
      <w:r w:rsidR="5C67DD80" w:rsidRPr="001246A6">
        <w:rPr>
          <w:rFonts w:cstheme="minorHAnsi"/>
        </w:rPr>
        <w:t xml:space="preserve"> </w:t>
      </w:r>
      <w:r w:rsidR="4EB23A2D" w:rsidRPr="001246A6">
        <w:rPr>
          <w:rFonts w:cstheme="minorHAnsi"/>
        </w:rPr>
        <w:t>A.6</w:t>
      </w:r>
      <w:r w:rsidRPr="001246A6">
        <w:rPr>
          <w:rFonts w:cstheme="minorHAnsi"/>
        </w:rPr>
        <w:t xml:space="preserve"> zostanie przeprowadzony zgodnie z poniższą procedurą:</w:t>
      </w:r>
    </w:p>
    <w:p w14:paraId="2E990850" w14:textId="77777777" w:rsidR="00A258DC" w:rsidRPr="001246A6" w:rsidRDefault="00A258DC" w:rsidP="00A258DC">
      <w:pPr>
        <w:rPr>
          <w:rFonts w:cstheme="minorHAnsi"/>
        </w:rPr>
      </w:pPr>
    </w:p>
    <w:p w14:paraId="3FE0B131" w14:textId="3F19DBAD" w:rsidR="00A258DC" w:rsidRPr="001246A6" w:rsidRDefault="00A258DC" w:rsidP="00A258DC">
      <w:pPr>
        <w:rPr>
          <w:rFonts w:cstheme="minorHAnsi"/>
        </w:rPr>
      </w:pPr>
      <w:r w:rsidRPr="001246A6">
        <w:rPr>
          <w:rFonts w:cstheme="minorHAnsi"/>
        </w:rPr>
        <w:t>Procedura testowa dla Te</w:t>
      </w:r>
      <w:r w:rsidR="00E62B67" w:rsidRPr="001246A6">
        <w:rPr>
          <w:rFonts w:cstheme="minorHAnsi"/>
        </w:rPr>
        <w:t xml:space="preserve">stu </w:t>
      </w:r>
      <w:r w:rsidR="00F1052B" w:rsidRPr="001246A6">
        <w:rPr>
          <w:rFonts w:cstheme="minorHAnsi"/>
        </w:rPr>
        <w:t>A.6</w:t>
      </w:r>
      <w:r w:rsidRPr="001246A6">
        <w:rPr>
          <w:rFonts w:cstheme="minorHAnsi"/>
        </w:rPr>
        <w:t>:</w:t>
      </w:r>
    </w:p>
    <w:p w14:paraId="21365EEA" w14:textId="78BE9056" w:rsidR="00845D73" w:rsidRPr="001246A6" w:rsidRDefault="00D20EF6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54460CD" w:rsidRPr="001246A6">
        <w:rPr>
          <w:rFonts w:cstheme="minorHAnsi"/>
          <w:lang w:eastAsia="en-GB"/>
        </w:rPr>
        <w:t>lub Zamawiający uruchamia System A</w:t>
      </w:r>
      <w:r w:rsidR="6D11FAD3" w:rsidRPr="001246A6">
        <w:rPr>
          <w:rFonts w:cstheme="minorHAnsi"/>
          <w:lang w:eastAsia="en-GB"/>
        </w:rPr>
        <w:t xml:space="preserve"> oraz wprowadza parametry pracy w Szkolnym systemie zarządzającym dla Programu ECO. </w:t>
      </w:r>
    </w:p>
    <w:p w14:paraId="073E4942" w14:textId="20FA145C" w:rsidR="00A258DC" w:rsidRPr="001246A6" w:rsidRDefault="00845D73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Zamawiający zapewnia temperaturę powietrza w Sali lekcyjnej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 xml:space="preserve">C i </w:t>
      </w:r>
      <w:r w:rsidR="00A258DC" w:rsidRPr="001246A6">
        <w:rPr>
          <w:rFonts w:cstheme="minorHAnsi"/>
          <w:lang w:eastAsia="en-GB"/>
        </w:rPr>
        <w:t>dostarcza na czerpnię powietrze o temperaturze w zakresie od 12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 do 19,9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</w:t>
      </w:r>
      <w:r w:rsidRPr="001246A6">
        <w:rPr>
          <w:rFonts w:cstheme="minorHAnsi"/>
          <w:lang w:eastAsia="en-GB"/>
        </w:rPr>
        <w:t>.</w:t>
      </w:r>
    </w:p>
    <w:p w14:paraId="59A6E23A" w14:textId="7A4D886E" w:rsidR="00845D73" w:rsidRPr="001246A6" w:rsidRDefault="054460CD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</w:t>
      </w:r>
      <w:r w:rsidR="6D11FAD3" w:rsidRPr="001246A6">
        <w:rPr>
          <w:rFonts w:cstheme="minorHAnsi"/>
          <w:lang w:eastAsia="en-GB"/>
        </w:rPr>
        <w:t>amawiający po upływie</w:t>
      </w:r>
      <w:r w:rsidR="2C8584EC" w:rsidRPr="001246A6">
        <w:rPr>
          <w:rFonts w:cstheme="minorHAnsi"/>
          <w:lang w:eastAsia="en-GB"/>
        </w:rPr>
        <w:t xml:space="preserve"> ustalonej liczby</w:t>
      </w:r>
      <w:r w:rsidRPr="001246A6">
        <w:rPr>
          <w:rFonts w:cstheme="minorHAnsi"/>
          <w:lang w:eastAsia="en-GB"/>
        </w:rPr>
        <w:t xml:space="preserve"> </w:t>
      </w:r>
      <w:r w:rsidR="6D11FAD3" w:rsidRPr="001246A6">
        <w:rPr>
          <w:rFonts w:cstheme="minorHAnsi"/>
          <w:lang w:eastAsia="en-GB"/>
        </w:rPr>
        <w:t>godzin</w:t>
      </w:r>
      <w:r w:rsidRPr="001246A6">
        <w:rPr>
          <w:rFonts w:cstheme="minorHAnsi"/>
          <w:lang w:eastAsia="en-GB"/>
        </w:rPr>
        <w:t xml:space="preserve"> od </w:t>
      </w:r>
      <w:r w:rsidR="6D11FAD3" w:rsidRPr="001246A6">
        <w:rPr>
          <w:rFonts w:cstheme="minorHAnsi"/>
          <w:lang w:eastAsia="en-GB"/>
        </w:rPr>
        <w:t>załączeniu Programu ECO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Sali lekcyjnej</w:t>
      </w:r>
      <w:r w:rsidR="6D11FAD3" w:rsidRPr="001246A6">
        <w:rPr>
          <w:rFonts w:cstheme="minorHAnsi"/>
          <w:lang w:eastAsia="en-GB"/>
        </w:rPr>
        <w:t xml:space="preserve"> oraz przyrostu stężenia dwutlenku węgla. </w:t>
      </w:r>
    </w:p>
    <w:p w14:paraId="244ACEEE" w14:textId="7005629E" w:rsidR="004E026A" w:rsidRPr="001246A6" w:rsidRDefault="004E026A" w:rsidP="00072C84">
      <w:pPr>
        <w:rPr>
          <w:rFonts w:cstheme="minorHAnsi"/>
        </w:rPr>
      </w:pPr>
    </w:p>
    <w:p w14:paraId="19A53984" w14:textId="7EE40BCE" w:rsidR="004E026A" w:rsidRPr="001246A6" w:rsidRDefault="00F1052B" w:rsidP="00404CA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A.7</w:t>
      </w:r>
      <w:r w:rsidR="00404CA9" w:rsidRPr="001246A6">
        <w:rPr>
          <w:rFonts w:cstheme="minorHAnsi"/>
          <w:b/>
        </w:rPr>
        <w:t>. Test Funkcjonalności Szkolnego systemu zarządzającego</w:t>
      </w:r>
      <w:r w:rsidR="00404CA9" w:rsidRPr="001246A6">
        <w:rPr>
          <w:rFonts w:cstheme="minorHAnsi"/>
        </w:rPr>
        <w:t>, będzie weryfikował spełnienie przez Prototyp Systemu</w:t>
      </w:r>
      <w:r w:rsidR="00B30019" w:rsidRPr="001246A6">
        <w:rPr>
          <w:rFonts w:cstheme="minorHAnsi"/>
        </w:rPr>
        <w:t xml:space="preserve"> A</w:t>
      </w:r>
      <w:r w:rsidR="00404CA9" w:rsidRPr="001246A6">
        <w:rPr>
          <w:rFonts w:cstheme="minorHAnsi"/>
        </w:rPr>
        <w:t xml:space="preserve"> wymagań Obligatoryjnych </w:t>
      </w:r>
      <w:r w:rsidR="00B30019" w:rsidRPr="001246A6">
        <w:rPr>
          <w:rFonts w:cstheme="minorHAnsi"/>
        </w:rPr>
        <w:t>5.3, 5.5, 5.6, 5.10, 5.12-5.17</w:t>
      </w:r>
      <w:r w:rsidR="00404CA9" w:rsidRPr="001246A6">
        <w:rPr>
          <w:rFonts w:cstheme="minorHAnsi"/>
        </w:rPr>
        <w:t xml:space="preserve"> zgodnie z Załącznikiem nr 1 do Regulaminu. </w:t>
      </w:r>
    </w:p>
    <w:p w14:paraId="4DAFE4FD" w14:textId="62672A2C" w:rsidR="00404CA9" w:rsidRPr="001246A6" w:rsidRDefault="00404CA9" w:rsidP="00072C84">
      <w:pPr>
        <w:rPr>
          <w:rFonts w:cstheme="minorHAnsi"/>
        </w:rPr>
      </w:pPr>
    </w:p>
    <w:p w14:paraId="2AC9CEF3" w14:textId="090DD137" w:rsidR="00404CA9" w:rsidRPr="001246A6" w:rsidRDefault="35DBB7C1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A.7</w:t>
      </w:r>
      <w:r w:rsidRPr="001246A6">
        <w:rPr>
          <w:rFonts w:cstheme="minorHAnsi"/>
        </w:rPr>
        <w:t xml:space="preserve"> zostanie przeprowadzony zgodnie z poniższ</w:t>
      </w:r>
      <w:r w:rsidR="76002A0C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1C490C06" w14:textId="302B9B3F" w:rsidR="00404CA9" w:rsidRPr="001246A6" w:rsidRDefault="00404CA9" w:rsidP="00072C84">
      <w:pPr>
        <w:rPr>
          <w:rFonts w:cstheme="minorHAnsi"/>
        </w:rPr>
      </w:pPr>
    </w:p>
    <w:p w14:paraId="13EF9E99" w14:textId="0B761775" w:rsidR="00404CA9" w:rsidRPr="001246A6" w:rsidRDefault="00404CA9" w:rsidP="00072C84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C6E8F90" w14:textId="19091A72" w:rsidR="00404CA9" w:rsidRPr="001246A6" w:rsidRDefault="00D20EF6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6A16EB2C" w:rsidRPr="001246A6">
        <w:rPr>
          <w:rFonts w:cstheme="minorHAnsi"/>
        </w:rPr>
        <w:t>lub Zamawiający uruchamia System A wraz z Szkolnym systemem zarządzającym</w:t>
      </w:r>
      <w:r w:rsidR="5B34878E" w:rsidRPr="001246A6">
        <w:rPr>
          <w:rFonts w:cstheme="minorHAnsi"/>
        </w:rPr>
        <w:t>, stację pogodową oraz Elektroniczną tablicę wyników</w:t>
      </w:r>
      <w:r w:rsidR="6A16EB2C" w:rsidRPr="001246A6">
        <w:rPr>
          <w:rFonts w:cstheme="minorHAnsi"/>
        </w:rPr>
        <w:t xml:space="preserve">. </w:t>
      </w:r>
    </w:p>
    <w:p w14:paraId="1DDF725B" w14:textId="55FAD4DD" w:rsidR="00404CA9" w:rsidRPr="001246A6" w:rsidRDefault="00404CA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Zamawiający po uruchomieniu Szkolnego </w:t>
      </w:r>
      <w:r w:rsidR="00B30019" w:rsidRPr="001246A6">
        <w:rPr>
          <w:rFonts w:cstheme="minorHAnsi"/>
        </w:rPr>
        <w:t>systemu zarządzającego odczyta</w:t>
      </w:r>
      <w:r w:rsidRPr="001246A6">
        <w:rPr>
          <w:rFonts w:cstheme="minorHAnsi"/>
        </w:rPr>
        <w:t xml:space="preserve"> następujące informacje:</w:t>
      </w:r>
    </w:p>
    <w:p w14:paraId="16ECBD82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powietrza z Systemu wentylacji A tj. temperaturę powietrza, wilgotność względną, stężenie dwutlenku węgla oraz koncentrację cząstek PM2.5, </w:t>
      </w:r>
    </w:p>
    <w:p w14:paraId="6AB06023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pracy Systemu wentylacji A, </w:t>
      </w:r>
    </w:p>
    <w:p w14:paraId="3FEDDE4B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z Regulatora </w:t>
      </w:r>
      <w:proofErr w:type="spellStart"/>
      <w:r w:rsidRPr="001246A6">
        <w:rPr>
          <w:rFonts w:cstheme="minorHAnsi"/>
        </w:rPr>
        <w:t>pomieszczeniowego</w:t>
      </w:r>
      <w:proofErr w:type="spellEnd"/>
      <w:r w:rsidRPr="001246A6">
        <w:rPr>
          <w:rFonts w:cstheme="minorHAnsi"/>
        </w:rPr>
        <w:t xml:space="preserve"> A, </w:t>
      </w:r>
    </w:p>
    <w:p w14:paraId="7E0EE625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stany awarii, </w:t>
      </w:r>
    </w:p>
    <w:p w14:paraId="025B6067" w14:textId="77777777" w:rsidR="006D7F4F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</w:t>
      </w:r>
      <w:r w:rsidR="006D7F4F" w:rsidRPr="001246A6">
        <w:rPr>
          <w:rFonts w:cstheme="minorHAnsi"/>
        </w:rPr>
        <w:t xml:space="preserve">pomiar środowiskowej jakości powietrza EAQ, </w:t>
      </w:r>
    </w:p>
    <w:p w14:paraId="3203CADE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ciepła lub chłodu, </w:t>
      </w:r>
    </w:p>
    <w:p w14:paraId="301E6497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wilgoci, </w:t>
      </w:r>
    </w:p>
    <w:p w14:paraId="28DC1866" w14:textId="0ED051D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zużycia energii. </w:t>
      </w:r>
    </w:p>
    <w:p w14:paraId="68E0659E" w14:textId="6ED1E578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poprawność rejestracji i archiwizacji mieszonych jak i regulowanych parametrów pracy, poprawność eksportu do formatu Programu Excel.</w:t>
      </w:r>
    </w:p>
    <w:p w14:paraId="1018C77C" w14:textId="44953989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sposób przeprowadzania zdalnej aktualizacji oprogramowania poszczególnych systemów wentylacji, w tym celu Wnioskodawca dostarcz</w:t>
      </w:r>
      <w:r w:rsidR="00B30019" w:rsidRPr="001246A6">
        <w:rPr>
          <w:rFonts w:cstheme="minorHAnsi"/>
        </w:rPr>
        <w:t xml:space="preserve">a 2 pliki aktualizacji. </w:t>
      </w:r>
    </w:p>
    <w:p w14:paraId="2BCD1842" w14:textId="2AB3E6B6" w:rsidR="00B30019" w:rsidRPr="001246A6" w:rsidRDefault="00B3001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weryfikuje, wprowadzanie parametrów Harmonogramu Programu Praca, Parametry Programu Praca, Eco, Wakacje.</w:t>
      </w:r>
    </w:p>
    <w:p w14:paraId="1B8B6728" w14:textId="2355AD0A" w:rsidR="00404CA9" w:rsidRPr="001246A6" w:rsidRDefault="00404CA9" w:rsidP="00404CA9">
      <w:pPr>
        <w:pStyle w:val="Akapitzlist"/>
        <w:ind w:left="1440"/>
        <w:rPr>
          <w:rFonts w:cstheme="minorHAnsi"/>
          <w:b/>
        </w:rPr>
      </w:pPr>
      <w:r w:rsidRPr="001246A6">
        <w:rPr>
          <w:rFonts w:cstheme="minorHAnsi"/>
          <w:b/>
        </w:rPr>
        <w:t xml:space="preserve"> </w:t>
      </w:r>
    </w:p>
    <w:p w14:paraId="2DD75099" w14:textId="3DD6F746" w:rsidR="00B30019" w:rsidRPr="001246A6" w:rsidRDefault="00F1052B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A.8</w:t>
      </w:r>
      <w:r w:rsidR="00B30019" w:rsidRPr="001246A6">
        <w:rPr>
          <w:rFonts w:cstheme="minorHAnsi"/>
          <w:b/>
        </w:rPr>
        <w:t>. Test Funkcjonalności Elektronicznej tablicy wyników</w:t>
      </w:r>
      <w:r w:rsidR="00B30019" w:rsidRPr="001246A6">
        <w:rPr>
          <w:rFonts w:cstheme="minorHAnsi"/>
        </w:rPr>
        <w:t xml:space="preserve">, będzie weryfikował spełnienie przez Prototyp Systemu A wymagań Obligatoryjnych 5.8 zgodnie z Załącznikiem nr 1 do Regulaminu. </w:t>
      </w:r>
    </w:p>
    <w:p w14:paraId="4BD9326A" w14:textId="220B9B40" w:rsidR="00404CA9" w:rsidRPr="001246A6" w:rsidRDefault="00404CA9" w:rsidP="00072C84">
      <w:pPr>
        <w:rPr>
          <w:rFonts w:cstheme="minorHAnsi"/>
          <w:b/>
        </w:rPr>
      </w:pPr>
    </w:p>
    <w:p w14:paraId="5DC54137" w14:textId="758D523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A.8</w:t>
      </w:r>
      <w:r w:rsidRPr="001246A6">
        <w:rPr>
          <w:rFonts w:cstheme="minorHAnsi"/>
        </w:rPr>
        <w:t xml:space="preserve"> zostanie przeprowadzony zgodnie z poniższ</w:t>
      </w:r>
      <w:r w:rsidR="1216C706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7363BB1C" w14:textId="77777777" w:rsidR="00B30019" w:rsidRPr="001246A6" w:rsidRDefault="00B30019" w:rsidP="00B30019">
      <w:pPr>
        <w:rPr>
          <w:rFonts w:cstheme="minorHAnsi"/>
        </w:rPr>
      </w:pPr>
    </w:p>
    <w:p w14:paraId="540E2319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D654EB9" w14:textId="6849740D" w:rsidR="00B30019" w:rsidRPr="001246A6" w:rsidRDefault="00D20EF6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5B34878E" w:rsidRPr="001246A6">
        <w:rPr>
          <w:rFonts w:cstheme="minorHAnsi"/>
        </w:rPr>
        <w:t xml:space="preserve">lub Zamawiający uruchamia System A wraz z Szkolnym systemem zarządzającym, stację pogodową oraz Elektroniczną tablicę wyników. </w:t>
      </w:r>
    </w:p>
    <w:p w14:paraId="0D8CA62B" w14:textId="670467C6" w:rsidR="00B30019" w:rsidRPr="001246A6" w:rsidRDefault="00B30019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po uruchomieniu Elektronicznej tablicy wyników odczyta następujące informacje:</w:t>
      </w:r>
    </w:p>
    <w:p w14:paraId="32F32404" w14:textId="39CB265F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koncentracji cząstek PM2.5 dla Systemu A, </w:t>
      </w:r>
    </w:p>
    <w:p w14:paraId="70036178" w14:textId="4BD38CAC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wyświetlania interpretacji graficznej oceny jakości powietrza. </w:t>
      </w:r>
    </w:p>
    <w:p w14:paraId="6BDA6F7A" w14:textId="47905482" w:rsidR="00B30019" w:rsidRPr="001246A6" w:rsidRDefault="00B30019" w:rsidP="00AA57EC">
      <w:pPr>
        <w:jc w:val="both"/>
        <w:rPr>
          <w:rFonts w:cstheme="minorHAnsi"/>
        </w:rPr>
      </w:pPr>
    </w:p>
    <w:p w14:paraId="35F5B273" w14:textId="4E908D36" w:rsidR="00B30019" w:rsidRPr="001246A6" w:rsidRDefault="00B30019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F1052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 xml:space="preserve">. Test Funkcjonalności Regulatora </w:t>
      </w:r>
      <w:proofErr w:type="spellStart"/>
      <w:r w:rsidRPr="001246A6">
        <w:rPr>
          <w:rFonts w:cstheme="minorHAnsi"/>
          <w:b/>
        </w:rPr>
        <w:t>pomieszczeniowego</w:t>
      </w:r>
      <w:proofErr w:type="spellEnd"/>
      <w:r w:rsidR="00F1052B" w:rsidRPr="001246A6">
        <w:rPr>
          <w:rFonts w:cstheme="minorHAnsi"/>
          <w:b/>
        </w:rPr>
        <w:t xml:space="preserve"> A</w:t>
      </w:r>
      <w:r w:rsidRPr="001246A6">
        <w:rPr>
          <w:rFonts w:cstheme="minorHAnsi"/>
        </w:rPr>
        <w:t xml:space="preserve">, będzie weryfikował spełnienie przez Prototyp Systemu A wymagań Obligatoryjnych </w:t>
      </w:r>
      <w:r w:rsidR="00AA57EC" w:rsidRPr="001246A6">
        <w:rPr>
          <w:rFonts w:cstheme="minorHAnsi"/>
        </w:rPr>
        <w:t>4.1-4.10</w:t>
      </w:r>
      <w:r w:rsidRPr="001246A6">
        <w:rPr>
          <w:rFonts w:cstheme="minorHAnsi"/>
        </w:rPr>
        <w:t xml:space="preserve"> zgodnie z Załącznikiem nr 1 do Regulaminu. </w:t>
      </w:r>
    </w:p>
    <w:p w14:paraId="2DCBB820" w14:textId="77777777" w:rsidR="00B30019" w:rsidRPr="001246A6" w:rsidRDefault="00B30019" w:rsidP="00B30019">
      <w:pPr>
        <w:rPr>
          <w:rFonts w:cstheme="minorHAnsi"/>
          <w:b/>
        </w:rPr>
      </w:pPr>
    </w:p>
    <w:p w14:paraId="7B636F00" w14:textId="109358A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A.9</w:t>
      </w:r>
      <w:r w:rsidRPr="001246A6">
        <w:rPr>
          <w:rFonts w:cstheme="minorHAnsi"/>
        </w:rPr>
        <w:t xml:space="preserve"> zostanie przeprowadzony zgodnie z poniższ</w:t>
      </w:r>
      <w:r w:rsidR="5C0CDE38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30A648DD" w14:textId="77777777" w:rsidR="00B30019" w:rsidRPr="001246A6" w:rsidRDefault="00B30019" w:rsidP="00B30019">
      <w:pPr>
        <w:rPr>
          <w:rFonts w:cstheme="minorHAnsi"/>
        </w:rPr>
      </w:pPr>
    </w:p>
    <w:p w14:paraId="7646157B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43CF6FE" w14:textId="07E9F2E4" w:rsidR="00AA57EC" w:rsidRPr="001246A6" w:rsidRDefault="00D20EF6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Wykonawca pod nadzorem Zamawiającego</w:t>
      </w:r>
      <w:r w:rsidR="733826DD" w:rsidRPr="001246A6">
        <w:rPr>
          <w:rFonts w:cstheme="minorHAnsi"/>
        </w:rPr>
        <w:t xml:space="preserve"> lub Zamawiający uruchamia System A wraz z Szkolnym systemem zarządzającym</w:t>
      </w:r>
    </w:p>
    <w:p w14:paraId="7D25F5A3" w14:textId="7CBC6F92" w:rsidR="00AA57EC" w:rsidRPr="001246A6" w:rsidRDefault="00AA57EC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pod nadzorem Zamawiającego lub Zamawiający przeprowadza weryfikację Regulatora </w:t>
      </w:r>
      <w:proofErr w:type="spellStart"/>
      <w:r w:rsidRPr="001246A6">
        <w:rPr>
          <w:rFonts w:cstheme="minorHAnsi"/>
        </w:rPr>
        <w:t>pomieszczeniowego</w:t>
      </w:r>
      <w:proofErr w:type="spellEnd"/>
      <w:r w:rsidRPr="001246A6">
        <w:rPr>
          <w:rFonts w:cstheme="minorHAnsi"/>
        </w:rPr>
        <w:t xml:space="preserve"> obejmującą:</w:t>
      </w:r>
    </w:p>
    <w:p w14:paraId="50B8E73A" w14:textId="502601F3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5AA1D9F3" w14:textId="00026402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4F39B734" w14:textId="7F7A09FA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Praca, </w:t>
      </w:r>
    </w:p>
    <w:p w14:paraId="20C69A91" w14:textId="35B4B9A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7F208D99" w14:textId="78C6521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6EAFE260" w14:textId="331516BE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>sposób prezentowania danych na wyświetlaczu.</w:t>
      </w:r>
    </w:p>
    <w:p w14:paraId="47C31633" w14:textId="0A9FC421" w:rsidR="00AA57EC" w:rsidRPr="001246A6" w:rsidRDefault="00AA57EC" w:rsidP="00AA57EC">
      <w:pPr>
        <w:ind w:left="360" w:firstLine="720"/>
        <w:jc w:val="both"/>
        <w:rPr>
          <w:rFonts w:cstheme="minorHAnsi"/>
        </w:rPr>
      </w:pPr>
    </w:p>
    <w:p w14:paraId="2E33ED52" w14:textId="687CD2D6" w:rsidR="003D7C5C" w:rsidRPr="001246A6" w:rsidRDefault="003D7C5C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5415AFAB" w14:textId="77777777" w:rsidR="003D7C5C" w:rsidRPr="001246A6" w:rsidRDefault="003D7C5C" w:rsidP="00AA57EC">
      <w:pPr>
        <w:ind w:left="360" w:firstLine="720"/>
        <w:jc w:val="both"/>
        <w:rPr>
          <w:rFonts w:cstheme="minorHAnsi"/>
        </w:rPr>
      </w:pPr>
    </w:p>
    <w:p w14:paraId="555CAFBE" w14:textId="2482A894" w:rsidR="00FA1BB0" w:rsidRPr="001246A6" w:rsidRDefault="113DD083" w:rsidP="2FFF7F0D">
      <w:pPr>
        <w:pStyle w:val="Nagwek2"/>
        <w:ind w:firstLine="360"/>
        <w:rPr>
          <w:rFonts w:cstheme="minorHAnsi"/>
        </w:rPr>
      </w:pPr>
      <w:bookmarkStart w:id="30" w:name="_Toc73430303"/>
      <w:r w:rsidRPr="001246A6">
        <w:rPr>
          <w:rFonts w:cstheme="minorHAnsi"/>
        </w:rPr>
        <w:t xml:space="preserve">I.I.6.3. Aparatura pomiarowa używana w Testach Systemów wentylacyjnych wraz z </w:t>
      </w:r>
      <w:r w:rsidR="733826DD" w:rsidRPr="001246A6">
        <w:rPr>
          <w:rFonts w:cstheme="minorHAnsi"/>
        </w:rPr>
        <w:t>Szkolnym</w:t>
      </w:r>
      <w:r w:rsidRPr="001246A6">
        <w:rPr>
          <w:rFonts w:cstheme="minorHAnsi"/>
        </w:rPr>
        <w:t xml:space="preserve"> systemem zarządzającym</w:t>
      </w:r>
      <w:bookmarkEnd w:id="30"/>
    </w:p>
    <w:p w14:paraId="5FCF0029" w14:textId="40AAF783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Prototypów Systemu Wentylacji A są prowadzone przez Zamawiającego, przy czym Zamawiający zastrzega sobie prawo do zlecenia przeprowadzenia Testów Prototypów Systemów Wentylacyjnych przez niezależny podmiot zewnętrzny. `</w:t>
      </w:r>
    </w:p>
    <w:p w14:paraId="23461391" w14:textId="77777777" w:rsidR="00FA1BB0" w:rsidRPr="001246A6" w:rsidRDefault="00FA1BB0" w:rsidP="00FA1BB0">
      <w:pPr>
        <w:rPr>
          <w:rFonts w:cstheme="minorHAnsi"/>
          <w:lang w:eastAsia="pl-PL"/>
        </w:rPr>
      </w:pPr>
    </w:p>
    <w:p w14:paraId="52696004" w14:textId="2D286B16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Urządzenia pomiarowe, które zostaną użyte w trakcie Testów Prototypu Systemu wentylacji A oraz S</w:t>
      </w:r>
      <w:r w:rsidR="006F5791" w:rsidRPr="001246A6">
        <w:rPr>
          <w:rFonts w:cstheme="minorHAnsi"/>
          <w:lang w:eastAsia="pl-PL"/>
        </w:rPr>
        <w:t>zkol</w:t>
      </w:r>
      <w:r w:rsidRPr="001246A6">
        <w:rPr>
          <w:rFonts w:cstheme="minorHAnsi"/>
          <w:lang w:eastAsia="pl-PL"/>
        </w:rPr>
        <w:t>n</w:t>
      </w:r>
      <w:r w:rsidR="006F5791" w:rsidRPr="001246A6">
        <w:rPr>
          <w:rFonts w:cstheme="minorHAnsi"/>
          <w:lang w:eastAsia="pl-PL"/>
        </w:rPr>
        <w:t>e</w:t>
      </w:r>
      <w:r w:rsidRPr="001246A6">
        <w:rPr>
          <w:rFonts w:cstheme="minorHAnsi"/>
          <w:lang w:eastAsia="pl-PL"/>
        </w:rPr>
        <w:t>go systemu zarządzającego:</w:t>
      </w:r>
    </w:p>
    <w:p w14:paraId="02A0F76C" w14:textId="77777777" w:rsidR="00C7176B" w:rsidRPr="001246A6" w:rsidRDefault="00C7176B" w:rsidP="00FA1BB0">
      <w:pPr>
        <w:jc w:val="both"/>
        <w:rPr>
          <w:rFonts w:cstheme="minorHAnsi"/>
          <w:lang w:eastAsia="pl-PL"/>
        </w:rPr>
      </w:pPr>
    </w:p>
    <w:p w14:paraId="2F955817" w14:textId="1657725A" w:rsidR="00FA1BB0" w:rsidRPr="001246A6" w:rsidRDefault="08C274C1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bCs/>
          <w:lang w:eastAsia="pl-PL"/>
        </w:rPr>
        <w:t>Test</w:t>
      </w:r>
      <w:r w:rsidR="2E24C3DD" w:rsidRPr="001246A6">
        <w:rPr>
          <w:rFonts w:cstheme="minorHAnsi"/>
          <w:b/>
          <w:bCs/>
          <w:lang w:eastAsia="pl-PL"/>
        </w:rPr>
        <w:t xml:space="preserve"> A.1</w:t>
      </w:r>
    </w:p>
    <w:p w14:paraId="0F612DA5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E20CAC4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wilgotności względnej: dokładność min. ±5%,</w:t>
      </w:r>
    </w:p>
    <w:p w14:paraId="6B0F810A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stężenia CO</w:t>
      </w:r>
      <w:r w:rsidRPr="001246A6">
        <w:rPr>
          <w:rFonts w:cstheme="minorHAnsi"/>
          <w:vertAlign w:val="subscript"/>
          <w:lang w:eastAsia="pl-PL"/>
        </w:rPr>
        <w:t>2</w:t>
      </w:r>
      <w:r w:rsidRPr="001246A6">
        <w:rPr>
          <w:rFonts w:cstheme="minorHAnsi"/>
          <w:lang w:eastAsia="pl-PL"/>
        </w:rPr>
        <w:t>: dokładność min. 50ppm,</w:t>
      </w:r>
    </w:p>
    <w:p w14:paraId="4CD6538B" w14:textId="43843603" w:rsidR="00FA1BB0" w:rsidRPr="001246A6" w:rsidRDefault="5C35552E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laserowych mierników koncentracji cząstek PM2.5,</w:t>
      </w:r>
    </w:p>
    <w:p w14:paraId="554FDF86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743F0453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3095CC87" w14:textId="3B473C09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</w:t>
      </w:r>
      <w:r w:rsidR="561C6128" w:rsidRPr="001246A6">
        <w:rPr>
          <w:rFonts w:cstheme="minorHAnsi"/>
          <w:lang w:eastAsia="pl-PL"/>
        </w:rPr>
        <w:t xml:space="preserve">– </w:t>
      </w:r>
      <w:proofErr w:type="spellStart"/>
      <w:r w:rsidR="561C6128" w:rsidRPr="001246A6">
        <w:rPr>
          <w:rFonts w:cstheme="minorHAnsi"/>
          <w:lang w:eastAsia="pl-PL"/>
        </w:rPr>
        <w:t>balometr</w:t>
      </w:r>
      <w:proofErr w:type="spellEnd"/>
      <w:r w:rsidR="561C6128" w:rsidRPr="001246A6">
        <w:rPr>
          <w:rFonts w:cstheme="minorHAnsi"/>
          <w:lang w:eastAsia="pl-PL"/>
        </w:rPr>
        <w:t xml:space="preserve"> lub nasada pomiarowa</w:t>
      </w:r>
    </w:p>
    <w:p w14:paraId="36D708B3" w14:textId="4DC6DEEE" w:rsidR="00C7176B" w:rsidRPr="001246A6" w:rsidRDefault="5F813769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 wartości True RMS.</w:t>
      </w:r>
    </w:p>
    <w:p w14:paraId="7DD431ED" w14:textId="77777777" w:rsidR="00FA1BB0" w:rsidRPr="001246A6" w:rsidRDefault="00FA1BB0" w:rsidP="00FA1BB0">
      <w:pPr>
        <w:pStyle w:val="Akapitzlist"/>
        <w:rPr>
          <w:rFonts w:cstheme="minorHAnsi"/>
          <w:lang w:eastAsia="pl-PL"/>
        </w:rPr>
      </w:pPr>
    </w:p>
    <w:p w14:paraId="33FD92CA" w14:textId="5353CF25" w:rsidR="00FA1BB0" w:rsidRPr="001246A6" w:rsidRDefault="008240F8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 xml:space="preserve">Test </w:t>
      </w:r>
      <w:r w:rsidR="00C7176B" w:rsidRPr="001246A6">
        <w:rPr>
          <w:rFonts w:cstheme="minorHAnsi"/>
          <w:b/>
          <w:lang w:eastAsia="pl-PL"/>
        </w:rPr>
        <w:t>A.2</w:t>
      </w:r>
    </w:p>
    <w:p w14:paraId="21F522D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5446E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wilgotności względnej: dokładność min. ±5%,</w:t>
      </w:r>
    </w:p>
    <w:p w14:paraId="3FE6D6E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 </w:t>
      </w:r>
      <w:proofErr w:type="spellStart"/>
      <w:r w:rsidRPr="001246A6">
        <w:rPr>
          <w:rFonts w:cstheme="minorHAnsi"/>
          <w:lang w:eastAsia="pl-PL"/>
        </w:rPr>
        <w:t>impaktorów</w:t>
      </w:r>
      <w:proofErr w:type="spellEnd"/>
      <w:r w:rsidRPr="001246A6">
        <w:rPr>
          <w:rFonts w:cstheme="minorHAnsi"/>
          <w:lang w:eastAsia="pl-PL"/>
        </w:rPr>
        <w:t xml:space="preserve"> do badań mikrobiologicznych,</w:t>
      </w:r>
    </w:p>
    <w:p w14:paraId="15CFF07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654962DE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4B62C3BA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26FB91AF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5A8DC407" w14:textId="35C07B0F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>Test A.3</w:t>
      </w:r>
    </w:p>
    <w:p w14:paraId="0BA61A03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7E4093E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wilgotności powietrza: dokładność min. ±5%,</w:t>
      </w:r>
    </w:p>
    <w:p w14:paraId="0E778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1B50BE8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03A911D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541975FD" w14:textId="1359E47D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</w:t>
      </w:r>
      <w:r w:rsidR="19D37695" w:rsidRPr="001246A6">
        <w:rPr>
          <w:rFonts w:cstheme="minorHAnsi"/>
          <w:lang w:eastAsia="pl-PL"/>
        </w:rPr>
        <w:t xml:space="preserve"> wartości</w:t>
      </w:r>
      <w:r w:rsidRPr="001246A6">
        <w:rPr>
          <w:rFonts w:cstheme="minorHAnsi"/>
          <w:lang w:eastAsia="pl-PL"/>
        </w:rPr>
        <w:t xml:space="preserve"> True RMS, </w:t>
      </w:r>
    </w:p>
    <w:p w14:paraId="6FD05C0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27684334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65E6EBB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66ECE247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28B1BD19" w14:textId="203AD37B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Test A.4</w:t>
      </w:r>
    </w:p>
    <w:p w14:paraId="45B032D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</w:t>
      </w:r>
      <w:proofErr w:type="spellStart"/>
      <w:r w:rsidRPr="001246A6">
        <w:rPr>
          <w:rFonts w:cstheme="minorHAnsi"/>
          <w:lang w:eastAsia="pl-PL"/>
        </w:rPr>
        <w:t>pomieszczeniowych</w:t>
      </w:r>
      <w:proofErr w:type="spellEnd"/>
      <w:r w:rsidRPr="001246A6">
        <w:rPr>
          <w:rFonts w:cstheme="minorHAnsi"/>
          <w:lang w:eastAsia="pl-PL"/>
        </w:rPr>
        <w:t xml:space="preserve">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39C0667" w14:textId="1D26D2BB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cyfrowego analizatora dźwięku 1 klasy, </w:t>
      </w:r>
    </w:p>
    <w:p w14:paraId="63AE6725" w14:textId="5CE20DF9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mikrofonów pomiarowych,</w:t>
      </w:r>
    </w:p>
    <w:p w14:paraId="34B7EC74" w14:textId="78D0B34B" w:rsidR="00FA1BB0" w:rsidRPr="001246A6" w:rsidRDefault="00FA1BB0" w:rsidP="00FA1BB0">
      <w:pPr>
        <w:rPr>
          <w:rFonts w:cstheme="minorHAnsi"/>
          <w:lang w:eastAsia="pl-PL"/>
        </w:rPr>
      </w:pPr>
    </w:p>
    <w:p w14:paraId="0EF6FB34" w14:textId="7051AD7C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lastRenderedPageBreak/>
        <w:t>Test A.5</w:t>
      </w:r>
    </w:p>
    <w:p w14:paraId="340FC44C" w14:textId="10DB0CF1" w:rsidR="00FA1BB0" w:rsidRPr="001246A6" w:rsidRDefault="2E24C3DD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8C274C1" w:rsidRPr="001246A6">
        <w:rPr>
          <w:rFonts w:cstheme="minorHAnsi"/>
          <w:lang w:eastAsia="pl-PL"/>
        </w:rPr>
        <w:t xml:space="preserve"> szt. – czujników temperatury: dokładność min. ±0,5</w:t>
      </w:r>
      <w:r w:rsidR="08C274C1" w:rsidRPr="001246A6">
        <w:rPr>
          <w:rFonts w:cstheme="minorHAnsi"/>
          <w:vertAlign w:val="superscript"/>
          <w:lang w:eastAsia="pl-PL"/>
        </w:rPr>
        <w:t>o</w:t>
      </w:r>
      <w:r w:rsidR="08C274C1" w:rsidRPr="001246A6">
        <w:rPr>
          <w:rFonts w:cstheme="minorHAnsi"/>
          <w:lang w:eastAsia="pl-PL"/>
        </w:rPr>
        <w:t>C,</w:t>
      </w:r>
    </w:p>
    <w:p w14:paraId="5BEA593F" w14:textId="6A0CC572" w:rsidR="00FA1BB0" w:rsidRPr="001246A6" w:rsidRDefault="00C7176B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0FA1BB0" w:rsidRPr="001246A6">
        <w:rPr>
          <w:rFonts w:cstheme="minorHAnsi"/>
          <w:lang w:eastAsia="pl-PL"/>
        </w:rPr>
        <w:t xml:space="preserve"> szt. – anemometrów cieplno-oporowych: dokładność min. ±0,1m/s,</w:t>
      </w:r>
    </w:p>
    <w:p w14:paraId="3739EC1E" w14:textId="5F29963B" w:rsidR="00FA1BB0" w:rsidRPr="001246A6" w:rsidRDefault="00FA1BB0" w:rsidP="00072C84">
      <w:pPr>
        <w:rPr>
          <w:rFonts w:cstheme="minorHAnsi"/>
        </w:rPr>
      </w:pPr>
    </w:p>
    <w:p w14:paraId="76D727D5" w14:textId="16CD4486" w:rsidR="00931C8A" w:rsidRPr="001246A6" w:rsidRDefault="113DD083" w:rsidP="00590E20">
      <w:pPr>
        <w:pStyle w:val="Nagwek2"/>
        <w:ind w:firstLine="633"/>
        <w:rPr>
          <w:rFonts w:cstheme="minorHAnsi"/>
        </w:rPr>
      </w:pPr>
      <w:bookmarkStart w:id="31" w:name="_Toc73430304"/>
      <w:r w:rsidRPr="001246A6">
        <w:rPr>
          <w:rFonts w:cstheme="minorHAnsi"/>
        </w:rPr>
        <w:t>I.I.6.4. Wynik Oczekiwany Testów</w:t>
      </w:r>
      <w:bookmarkEnd w:id="31"/>
    </w:p>
    <w:p w14:paraId="2BCE1E71" w14:textId="1403F365" w:rsidR="04041D69" w:rsidRPr="001246A6" w:rsidRDefault="04041D69">
      <w:pPr>
        <w:rPr>
          <w:rFonts w:cstheme="minorHAnsi"/>
        </w:rPr>
      </w:pPr>
    </w:p>
    <w:p w14:paraId="187E8333" w14:textId="411E4052" w:rsidR="00FA1BB0" w:rsidRPr="001246A6" w:rsidRDefault="00FA1BB0" w:rsidP="00072C8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40966833" w14:textId="6ACF5B2F" w:rsidR="00E62B67" w:rsidRPr="001246A6" w:rsidRDefault="00E62B67" w:rsidP="00072C84">
      <w:pPr>
        <w:rPr>
          <w:rFonts w:cstheme="minorHAnsi"/>
        </w:rPr>
      </w:pPr>
    </w:p>
    <w:p w14:paraId="2FEA1927" w14:textId="142C5460" w:rsidR="00E62B67" w:rsidRPr="001246A6" w:rsidRDefault="00E62B67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</w:t>
      </w:r>
      <w:r w:rsidRPr="001246A6">
        <w:rPr>
          <w:rFonts w:cstheme="minorHAnsi"/>
          <w:b/>
        </w:rPr>
        <w:t>1.</w:t>
      </w:r>
      <w:r w:rsidR="00C7176B" w:rsidRPr="001246A6">
        <w:rPr>
          <w:rFonts w:cstheme="minorHAnsi"/>
          <w:b/>
        </w:rPr>
        <w:t>-A.5.</w:t>
      </w:r>
      <w:r w:rsidRPr="001246A6">
        <w:rPr>
          <w:rFonts w:cstheme="minorHAnsi"/>
          <w:b/>
        </w:rPr>
        <w:t xml:space="preserve"> Test</w:t>
      </w:r>
      <w:r w:rsidR="00C7176B" w:rsidRPr="001246A6">
        <w:rPr>
          <w:rFonts w:cstheme="minorHAnsi"/>
          <w:b/>
        </w:rPr>
        <w:t>y ilościowo-jakościowe</w:t>
      </w:r>
    </w:p>
    <w:p w14:paraId="0E2FD2F1" w14:textId="28D940A6" w:rsidR="00E62B67" w:rsidRPr="001246A6" w:rsidRDefault="00E62B67" w:rsidP="00072C84">
      <w:pPr>
        <w:rPr>
          <w:rFonts w:cstheme="minorHAnsi"/>
        </w:rPr>
      </w:pPr>
    </w:p>
    <w:p w14:paraId="64C8C1BF" w14:textId="2E31E7D9" w:rsidR="00404CA9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A.1. – A.5.</w:t>
      </w:r>
      <w:r w:rsidR="00E62B67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są uznane za pozytywne</w:t>
      </w:r>
      <w:r w:rsidR="004C2E5C" w:rsidRPr="001246A6">
        <w:rPr>
          <w:rFonts w:cstheme="minorHAnsi"/>
        </w:rPr>
        <w:t>, jeśli</w:t>
      </w:r>
      <w:r w:rsidR="00404CA9" w:rsidRPr="001246A6">
        <w:rPr>
          <w:rFonts w:cstheme="minorHAnsi"/>
        </w:rPr>
        <w:t>:</w:t>
      </w:r>
    </w:p>
    <w:p w14:paraId="607F05E1" w14:textId="77777777" w:rsidR="00404CA9" w:rsidRPr="001246A6" w:rsidRDefault="00404C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>W</w:t>
      </w:r>
      <w:r w:rsidR="004C2E5C" w:rsidRPr="001246A6">
        <w:rPr>
          <w:rFonts w:cstheme="minorHAnsi"/>
        </w:rPr>
        <w:t>artości</w:t>
      </w:r>
      <w:r w:rsidR="00E62B67" w:rsidRPr="001246A6">
        <w:rPr>
          <w:rFonts w:cstheme="minorHAnsi"/>
        </w:rPr>
        <w:t xml:space="preserve"> parametrów konkursowych 7.1-7.8 będą </w:t>
      </w:r>
      <w:r w:rsidR="004C2E5C" w:rsidRPr="001246A6">
        <w:rPr>
          <w:rFonts w:cstheme="minorHAnsi"/>
        </w:rPr>
        <w:t>równe bądź wyższe od Parametrów Wymagań Konkursowych deklarowanych przez Wykonawcę w Ofercie, z uwzględnieniem Granicy Błędu określonej w Załączniku nr 1 do Regulaminu.</w:t>
      </w:r>
    </w:p>
    <w:p w14:paraId="242A607B" w14:textId="5BED622D" w:rsidR="00404CA9" w:rsidRPr="001246A6" w:rsidRDefault="79C85E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5930D622" w:rsidRPr="001246A6">
        <w:rPr>
          <w:rFonts w:cstheme="minorHAnsi"/>
        </w:rPr>
        <w:t>1.6, 2.3, 2.4, 2.11, 3.6</w:t>
      </w:r>
      <w:r w:rsidR="30926004" w:rsidRPr="001246A6">
        <w:rPr>
          <w:rFonts w:cstheme="minorHAnsi"/>
        </w:rPr>
        <w:t>-3,8,</w:t>
      </w:r>
      <w:r w:rsidR="5930D622" w:rsidRPr="001246A6">
        <w:rPr>
          <w:rFonts w:cstheme="minorHAnsi"/>
        </w:rPr>
        <w:t xml:space="preserve"> 3.11, 3.13, 3.19, 3.20, </w:t>
      </w:r>
      <w:r w:rsidR="46EDC035" w:rsidRPr="001246A6">
        <w:rPr>
          <w:rFonts w:cstheme="minorHAnsi"/>
        </w:rPr>
        <w:t>4.5-4.12</w:t>
      </w:r>
      <w:r w:rsidR="5930D62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34CF727F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1A1DFE9A" w14:textId="77777777" w:rsidR="004C2E5C" w:rsidRPr="001246A6" w:rsidRDefault="004C2E5C" w:rsidP="004C2E5C">
      <w:pPr>
        <w:ind w:left="360"/>
        <w:jc w:val="both"/>
        <w:rPr>
          <w:rFonts w:cstheme="minorHAnsi"/>
          <w:b/>
        </w:rPr>
      </w:pPr>
    </w:p>
    <w:p w14:paraId="2648BAB0" w14:textId="5952473B" w:rsidR="00FA1BB0" w:rsidRPr="001246A6" w:rsidRDefault="004C2E5C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A.6</w:t>
      </w:r>
      <w:r w:rsidRPr="001246A6">
        <w:rPr>
          <w:rFonts w:cstheme="minorHAnsi"/>
          <w:b/>
        </w:rPr>
        <w:t>. Test Funkcjonalności</w:t>
      </w:r>
    </w:p>
    <w:p w14:paraId="5C053C43" w14:textId="5E076903" w:rsidR="004C2E5C" w:rsidRPr="001246A6" w:rsidRDefault="004C2E5C" w:rsidP="00072C84">
      <w:pPr>
        <w:rPr>
          <w:rFonts w:cstheme="minorHAnsi"/>
        </w:rPr>
      </w:pPr>
    </w:p>
    <w:p w14:paraId="5D54814A" w14:textId="3DBA78E6" w:rsidR="004C2E5C" w:rsidRPr="001246A6" w:rsidRDefault="004C2E5C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AA57EC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A.6</w:t>
      </w:r>
      <w:r w:rsidR="00C7176B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jest</w:t>
      </w:r>
      <w:r w:rsidRPr="001246A6">
        <w:rPr>
          <w:rFonts w:cstheme="minorHAnsi"/>
        </w:rPr>
        <w:t xml:space="preserve"> </w:t>
      </w:r>
      <w:r w:rsidR="00404CA9" w:rsidRPr="001246A6">
        <w:rPr>
          <w:rFonts w:cstheme="minorHAnsi"/>
        </w:rPr>
        <w:t>uznany</w:t>
      </w:r>
      <w:r w:rsidR="00C7176B" w:rsidRPr="001246A6">
        <w:rPr>
          <w:rFonts w:cstheme="minorHAnsi"/>
        </w:rPr>
        <w:t xml:space="preserve"> za pozytywny</w:t>
      </w:r>
      <w:r w:rsidR="00404CA9" w:rsidRPr="001246A6">
        <w:rPr>
          <w:rFonts w:cstheme="minorHAnsi"/>
        </w:rPr>
        <w:t>, jeśli:</w:t>
      </w:r>
    </w:p>
    <w:p w14:paraId="1978ACD1" w14:textId="647E0BB6" w:rsidR="00404CA9" w:rsidRPr="001246A6" w:rsidRDefault="742DCFAC" w:rsidP="0029361A">
      <w:pPr>
        <w:pStyle w:val="Akapitzlist"/>
        <w:numPr>
          <w:ilvl w:val="0"/>
          <w:numId w:val="22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</w:t>
      </w:r>
      <w:r w:rsidR="733826DD" w:rsidRPr="001246A6">
        <w:rPr>
          <w:rFonts w:cstheme="minorHAnsi"/>
        </w:rPr>
        <w:t xml:space="preserve"> Systemu A spełnia wymagania</w:t>
      </w:r>
      <w:r w:rsidR="3824F7A4" w:rsidRPr="001246A6">
        <w:rPr>
          <w:rFonts w:cstheme="minorHAnsi"/>
        </w:rPr>
        <w:t xml:space="preserve"> </w:t>
      </w:r>
      <w:r w:rsidR="0B615BBF" w:rsidRPr="001246A6">
        <w:rPr>
          <w:rFonts w:cstheme="minorHAnsi"/>
        </w:rPr>
        <w:t>1.8, 3.9, 5.15</w:t>
      </w:r>
      <w:r w:rsidR="733826DD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593A2338" w14:textId="799DFDCF" w:rsidR="00404CA9" w:rsidRPr="001246A6" w:rsidRDefault="00404CA9" w:rsidP="00404CA9">
      <w:pPr>
        <w:rPr>
          <w:rFonts w:cstheme="minorHAnsi"/>
        </w:rPr>
      </w:pPr>
    </w:p>
    <w:p w14:paraId="08840134" w14:textId="6CC3B35B" w:rsidR="00AA57EC" w:rsidRPr="001246A6" w:rsidRDefault="00C7176B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>Test A.7</w:t>
      </w:r>
      <w:r w:rsidR="00AA57EC" w:rsidRPr="001246A6">
        <w:rPr>
          <w:rFonts w:cstheme="minorHAnsi"/>
          <w:b/>
        </w:rPr>
        <w:t>. Test Funkcjonalności</w:t>
      </w:r>
    </w:p>
    <w:p w14:paraId="4B2EE1A9" w14:textId="77777777" w:rsidR="00AA57EC" w:rsidRPr="001246A6" w:rsidRDefault="00AA57EC" w:rsidP="00AA57EC">
      <w:pPr>
        <w:rPr>
          <w:rFonts w:cstheme="minorHAnsi"/>
        </w:rPr>
      </w:pPr>
    </w:p>
    <w:p w14:paraId="6093EBF5" w14:textId="2FE20925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A.7.</w:t>
      </w:r>
      <w:r w:rsidRPr="001246A6">
        <w:rPr>
          <w:rFonts w:cstheme="minorHAnsi"/>
        </w:rPr>
        <w:t xml:space="preserve"> jest uznany za pozytywny, jeśli:</w:t>
      </w:r>
    </w:p>
    <w:p w14:paraId="25CFEE7F" w14:textId="6AC56293" w:rsidR="00AA57EC" w:rsidRPr="001246A6" w:rsidRDefault="733826DD" w:rsidP="0029361A">
      <w:pPr>
        <w:pStyle w:val="Akapitzlist"/>
        <w:numPr>
          <w:ilvl w:val="0"/>
          <w:numId w:val="26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Prototyp Testowanego Systemu A spełnia wymagania </w:t>
      </w:r>
      <w:r w:rsidR="15DCA423" w:rsidRPr="001246A6">
        <w:rPr>
          <w:rFonts w:cstheme="minorHAnsi"/>
        </w:rPr>
        <w:t>5.3, 5.5, 5.6, 5.10, 5.12-5.17</w:t>
      </w:r>
      <w:r w:rsidR="3824F7A4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3D1EE170" w14:textId="031CA605" w:rsidR="00404CA9" w:rsidRPr="001246A6" w:rsidRDefault="00404CA9" w:rsidP="00404CA9">
      <w:pPr>
        <w:rPr>
          <w:rFonts w:cstheme="minorHAnsi"/>
        </w:rPr>
      </w:pPr>
    </w:p>
    <w:p w14:paraId="7D19BA8C" w14:textId="77777777" w:rsidR="00C7176B" w:rsidRPr="001246A6" w:rsidRDefault="00C7176B" w:rsidP="00404CA9">
      <w:pPr>
        <w:rPr>
          <w:rFonts w:cstheme="minorHAnsi"/>
        </w:rPr>
      </w:pPr>
    </w:p>
    <w:p w14:paraId="1AA29F25" w14:textId="0DDFB0E1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A.8</w:t>
      </w:r>
      <w:r w:rsidRPr="001246A6">
        <w:rPr>
          <w:rFonts w:cstheme="minorHAnsi"/>
          <w:b/>
        </w:rPr>
        <w:t>. Test Funkcjonalności</w:t>
      </w:r>
    </w:p>
    <w:p w14:paraId="6BC000A4" w14:textId="77777777" w:rsidR="00AA57EC" w:rsidRPr="001246A6" w:rsidRDefault="00AA57EC" w:rsidP="00AA57EC">
      <w:pPr>
        <w:rPr>
          <w:rFonts w:cstheme="minorHAnsi"/>
        </w:rPr>
      </w:pPr>
    </w:p>
    <w:p w14:paraId="3FE5883E" w14:textId="754CE170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A.8.</w:t>
      </w:r>
      <w:r w:rsidRPr="001246A6">
        <w:rPr>
          <w:rFonts w:cstheme="minorHAnsi"/>
        </w:rPr>
        <w:t xml:space="preserve"> jest uznany za pozytywny, jeśli:</w:t>
      </w:r>
    </w:p>
    <w:p w14:paraId="63A88551" w14:textId="35B5005C" w:rsidR="00AA57EC" w:rsidRPr="001246A6" w:rsidRDefault="561C6128" w:rsidP="0029361A">
      <w:pPr>
        <w:pStyle w:val="Akapitzlist"/>
        <w:numPr>
          <w:ilvl w:val="0"/>
          <w:numId w:val="27"/>
        </w:numPr>
        <w:rPr>
          <w:rFonts w:cstheme="minorHAnsi"/>
        </w:rPr>
      </w:pPr>
      <w:r w:rsidRPr="001246A6">
        <w:rPr>
          <w:rFonts w:cstheme="minorHAnsi"/>
        </w:rPr>
        <w:t>Prototyp Testowanego Systemu A</w:t>
      </w:r>
      <w:r w:rsidR="733826DD" w:rsidRPr="001246A6">
        <w:rPr>
          <w:rFonts w:cstheme="minorHAnsi"/>
        </w:rPr>
        <w:t xml:space="preserve"> spełnia wymagania </w:t>
      </w:r>
      <w:r w:rsidR="3824F7A4" w:rsidRPr="001246A6">
        <w:rPr>
          <w:rFonts w:cstheme="minorHAnsi"/>
        </w:rPr>
        <w:t xml:space="preserve">5.8 </w:t>
      </w:r>
      <w:r w:rsidR="733826DD" w:rsidRPr="001246A6">
        <w:rPr>
          <w:rFonts w:cstheme="minorHAnsi"/>
        </w:rPr>
        <w:t xml:space="preserve">zgodnie z załącznikiem nr 1 do Regulaminu. </w:t>
      </w:r>
    </w:p>
    <w:p w14:paraId="49A127A5" w14:textId="77777777" w:rsidR="00AA57EC" w:rsidRPr="001246A6" w:rsidRDefault="00AA57EC" w:rsidP="00AA57EC">
      <w:pPr>
        <w:pStyle w:val="Akapitzlist"/>
        <w:rPr>
          <w:rFonts w:cstheme="minorHAnsi"/>
        </w:rPr>
      </w:pPr>
    </w:p>
    <w:p w14:paraId="3353986A" w14:textId="24A60B3A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</w:t>
      </w:r>
    </w:p>
    <w:p w14:paraId="290AD9AD" w14:textId="77777777" w:rsidR="00AA57EC" w:rsidRPr="001246A6" w:rsidRDefault="00AA57EC" w:rsidP="00AA57EC">
      <w:pPr>
        <w:rPr>
          <w:rFonts w:cstheme="minorHAnsi"/>
        </w:rPr>
      </w:pPr>
    </w:p>
    <w:p w14:paraId="204D7A0C" w14:textId="2FA5BB62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A.9.</w:t>
      </w:r>
      <w:r w:rsidRPr="001246A6">
        <w:rPr>
          <w:rFonts w:cstheme="minorHAnsi"/>
        </w:rPr>
        <w:t xml:space="preserve"> jest uznany za pozytywny, jeśli:</w:t>
      </w:r>
    </w:p>
    <w:p w14:paraId="574FDAAD" w14:textId="0B8E093E" w:rsidR="00AA57EC" w:rsidRPr="001246A6" w:rsidRDefault="733826DD" w:rsidP="0029361A">
      <w:pPr>
        <w:pStyle w:val="Akapitzlist"/>
        <w:numPr>
          <w:ilvl w:val="0"/>
          <w:numId w:val="28"/>
        </w:numPr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3824F7A4" w:rsidRPr="001246A6">
        <w:rPr>
          <w:rFonts w:cstheme="minorHAnsi"/>
        </w:rPr>
        <w:t xml:space="preserve">4.1-4.10 </w:t>
      </w:r>
      <w:r w:rsidRPr="001246A6">
        <w:rPr>
          <w:rFonts w:cstheme="minorHAnsi"/>
        </w:rPr>
        <w:t xml:space="preserve">zgodnie z załącznikiem nr 1 do Regulaminu. </w:t>
      </w:r>
    </w:p>
    <w:p w14:paraId="436F38D5" w14:textId="52B37A1D" w:rsidR="00404CA9" w:rsidRPr="001246A6" w:rsidRDefault="00404CA9" w:rsidP="00072C84">
      <w:pPr>
        <w:rPr>
          <w:rFonts w:cstheme="minorHAnsi"/>
        </w:rPr>
      </w:pPr>
    </w:p>
    <w:p w14:paraId="633CBEAF" w14:textId="4B79D14C" w:rsidR="006F5791" w:rsidRPr="001246A6" w:rsidRDefault="113DD083" w:rsidP="00590E20">
      <w:pPr>
        <w:pStyle w:val="Nagwek2"/>
        <w:ind w:firstLine="360"/>
        <w:rPr>
          <w:rFonts w:cstheme="minorHAnsi"/>
        </w:rPr>
      </w:pPr>
      <w:bookmarkStart w:id="32" w:name="_Toc73430305"/>
      <w:r w:rsidRPr="001246A6">
        <w:rPr>
          <w:rFonts w:cstheme="minorHAnsi"/>
        </w:rPr>
        <w:t>I.I.6.5. Wyniki Testów Prototypu Systemu</w:t>
      </w:r>
      <w:r w:rsidR="03B1453B" w:rsidRPr="001246A6">
        <w:rPr>
          <w:rFonts w:cstheme="minorHAnsi"/>
        </w:rPr>
        <w:t xml:space="preserve"> A</w:t>
      </w:r>
      <w:bookmarkEnd w:id="32"/>
    </w:p>
    <w:p w14:paraId="51C15E61" w14:textId="562ABDE3" w:rsidR="04041D69" w:rsidRPr="001246A6" w:rsidRDefault="04041D69" w:rsidP="04041D69">
      <w:pPr>
        <w:rPr>
          <w:rFonts w:cstheme="minorHAnsi"/>
          <w:lang w:eastAsia="pl-PL"/>
        </w:rPr>
      </w:pPr>
    </w:p>
    <w:p w14:paraId="1ECCC55B" w14:textId="6ADBF5A9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wraz z Szkolnym systemem zarządzającym, gdy:</w:t>
      </w:r>
    </w:p>
    <w:p w14:paraId="30BBF09A" w14:textId="77777777" w:rsidR="006F5791" w:rsidRPr="001246A6" w:rsidRDefault="006F5791" w:rsidP="006F5791">
      <w:pPr>
        <w:rPr>
          <w:rFonts w:cstheme="minorHAnsi"/>
          <w:lang w:eastAsia="pl-PL"/>
        </w:rPr>
      </w:pPr>
    </w:p>
    <w:p w14:paraId="4DDC9F21" w14:textId="77777777" w:rsidR="005F1C58" w:rsidRPr="001246A6" w:rsidRDefault="005F1C58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0A14CB" w14:textId="38D6699D" w:rsidR="006F5791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Test A.1,</w:t>
      </w:r>
    </w:p>
    <w:p w14:paraId="149E832E" w14:textId="0A813F8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A.2,</w:t>
      </w:r>
    </w:p>
    <w:p w14:paraId="1B6EBCB1" w14:textId="06141CD2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A.3,</w:t>
      </w:r>
    </w:p>
    <w:p w14:paraId="7932B85E" w14:textId="5D97CB79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A.4, </w:t>
      </w:r>
    </w:p>
    <w:p w14:paraId="4AD811C9" w14:textId="6C8D330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A.5.</w:t>
      </w:r>
    </w:p>
    <w:p w14:paraId="391C971F" w14:textId="53E2B280" w:rsidR="006F5791" w:rsidRPr="001246A6" w:rsidRDefault="00E62B67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</w:t>
      </w:r>
      <w:r w:rsidR="006F5791" w:rsidRPr="001246A6">
        <w:rPr>
          <w:rFonts w:cstheme="minorHAnsi"/>
          <w:lang w:eastAsia="pl-PL"/>
        </w:rPr>
        <w:t xml:space="preserve">pozytywnie przeszedł </w:t>
      </w:r>
      <w:r w:rsidRPr="001246A6">
        <w:rPr>
          <w:rFonts w:cstheme="minorHAnsi"/>
          <w:lang w:eastAsia="pl-PL"/>
        </w:rPr>
        <w:t xml:space="preserve">Test </w:t>
      </w:r>
      <w:r w:rsidR="005F1C58" w:rsidRPr="001246A6">
        <w:rPr>
          <w:rFonts w:cstheme="minorHAnsi"/>
          <w:lang w:eastAsia="pl-PL"/>
        </w:rPr>
        <w:t xml:space="preserve">A.6 Funkcjonalność – </w:t>
      </w:r>
      <w:proofErr w:type="spellStart"/>
      <w:r w:rsidR="005F1C58" w:rsidRPr="001246A6">
        <w:rPr>
          <w:rFonts w:cstheme="minorHAnsi"/>
          <w:lang w:eastAsia="pl-PL"/>
        </w:rPr>
        <w:t>Free</w:t>
      </w:r>
      <w:proofErr w:type="spellEnd"/>
      <w:r w:rsidR="005F1C58" w:rsidRPr="001246A6">
        <w:rPr>
          <w:rFonts w:cstheme="minorHAnsi"/>
          <w:lang w:eastAsia="pl-PL"/>
        </w:rPr>
        <w:t xml:space="preserve"> </w:t>
      </w:r>
      <w:proofErr w:type="spellStart"/>
      <w:r w:rsidR="005F1C58" w:rsidRPr="001246A6">
        <w:rPr>
          <w:rFonts w:cstheme="minorHAnsi"/>
          <w:lang w:eastAsia="pl-PL"/>
        </w:rPr>
        <w:t>cooling</w:t>
      </w:r>
      <w:proofErr w:type="spellEnd"/>
      <w:r w:rsidR="005F1C58" w:rsidRPr="001246A6">
        <w:rPr>
          <w:rFonts w:cstheme="minorHAnsi"/>
          <w:lang w:eastAsia="pl-PL"/>
        </w:rPr>
        <w:t>.</w:t>
      </w:r>
    </w:p>
    <w:p w14:paraId="7AB3896B" w14:textId="742581BE" w:rsidR="003770F3" w:rsidRPr="001246A6" w:rsidRDefault="003770F3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</w:t>
      </w:r>
      <w:r w:rsidR="005F1C58" w:rsidRPr="001246A6">
        <w:rPr>
          <w:rFonts w:cstheme="minorHAnsi"/>
          <w:lang w:eastAsia="pl-PL"/>
        </w:rPr>
        <w:t xml:space="preserve">tywnie przeszedł Test A.7 </w:t>
      </w:r>
      <w:r w:rsidRPr="001246A6">
        <w:rPr>
          <w:rFonts w:cstheme="minorHAnsi"/>
          <w:lang w:eastAsia="pl-PL"/>
        </w:rPr>
        <w:t>Funkcjonalnoś</w:t>
      </w:r>
      <w:r w:rsidR="005F1C58" w:rsidRPr="001246A6">
        <w:rPr>
          <w:rFonts w:cstheme="minorHAnsi"/>
          <w:lang w:eastAsia="pl-PL"/>
        </w:rPr>
        <w:t>ć – Szkolny system zarządzający.</w:t>
      </w:r>
    </w:p>
    <w:p w14:paraId="09FF18BB" w14:textId="1989B4DA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A.8 </w:t>
      </w:r>
      <w:r w:rsidR="003770F3" w:rsidRPr="001246A6">
        <w:rPr>
          <w:rFonts w:cstheme="minorHAnsi"/>
          <w:lang w:eastAsia="pl-PL"/>
        </w:rPr>
        <w:t>Funkcjonalność – Ele</w:t>
      </w:r>
      <w:r w:rsidRPr="001246A6">
        <w:rPr>
          <w:rFonts w:cstheme="minorHAnsi"/>
          <w:lang w:eastAsia="pl-PL"/>
        </w:rPr>
        <w:t>ktroniczna tablica informacyjna.</w:t>
      </w:r>
    </w:p>
    <w:p w14:paraId="5865E13F" w14:textId="4C052FF7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A.9 </w:t>
      </w:r>
      <w:r w:rsidR="003770F3" w:rsidRPr="001246A6">
        <w:rPr>
          <w:rFonts w:cstheme="minorHAnsi"/>
          <w:lang w:eastAsia="pl-PL"/>
        </w:rPr>
        <w:t>Funkcjonalność</w:t>
      </w:r>
      <w:r w:rsidRPr="001246A6">
        <w:rPr>
          <w:rFonts w:cstheme="minorHAnsi"/>
          <w:lang w:eastAsia="pl-PL"/>
        </w:rPr>
        <w:t xml:space="preserve"> – Regulator </w:t>
      </w:r>
      <w:proofErr w:type="spellStart"/>
      <w:r w:rsidRPr="001246A6">
        <w:rPr>
          <w:rFonts w:cstheme="minorHAnsi"/>
          <w:lang w:eastAsia="pl-PL"/>
        </w:rPr>
        <w:t>pomieszczeniowy</w:t>
      </w:r>
      <w:proofErr w:type="spellEnd"/>
      <w:r w:rsidRPr="001246A6">
        <w:rPr>
          <w:rFonts w:cstheme="minorHAnsi"/>
          <w:lang w:eastAsia="pl-PL"/>
        </w:rPr>
        <w:t xml:space="preserve"> A.</w:t>
      </w:r>
    </w:p>
    <w:p w14:paraId="18DE6019" w14:textId="18970D0D" w:rsidR="006F5791" w:rsidRPr="001246A6" w:rsidRDefault="006F5791" w:rsidP="006F5791">
      <w:pPr>
        <w:rPr>
          <w:rFonts w:cstheme="minorHAnsi"/>
          <w:lang w:eastAsia="pl-PL"/>
        </w:rPr>
      </w:pPr>
    </w:p>
    <w:p w14:paraId="26195EC6" w14:textId="77777777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13B2C6BB" w14:textId="4A17A8A0" w:rsidR="000836A0" w:rsidRPr="001246A6" w:rsidRDefault="24C5ADAD" w:rsidP="2229B616">
      <w:pPr>
        <w:pStyle w:val="Nagwek2"/>
        <w:ind w:firstLine="720"/>
        <w:rPr>
          <w:rFonts w:cstheme="minorHAnsi"/>
        </w:rPr>
      </w:pPr>
      <w:bookmarkStart w:id="33" w:name="_Toc73430306"/>
      <w:r w:rsidRPr="001246A6">
        <w:rPr>
          <w:rFonts w:cstheme="minorHAnsi"/>
        </w:rPr>
        <w:t>I.I.7. Przeliczenie przez Zamawiającego wartości parametrów Wymagań Konkursowych w</w:t>
      </w:r>
      <w:r w:rsidR="1949CC6A" w:rsidRPr="001246A6">
        <w:rPr>
          <w:rFonts w:cstheme="minorHAnsi"/>
        </w:rPr>
        <w:t> </w:t>
      </w:r>
      <w:r w:rsidRPr="001246A6">
        <w:rPr>
          <w:rFonts w:cstheme="minorHAnsi"/>
        </w:rPr>
        <w:t>zaktualizowanej Ofercie Wykonawcy po Testach</w:t>
      </w:r>
      <w:bookmarkEnd w:id="33"/>
    </w:p>
    <w:p w14:paraId="3B5618B5" w14:textId="1B43E32B" w:rsidR="04041D69" w:rsidRPr="001246A6" w:rsidRDefault="04041D69" w:rsidP="04041D69">
      <w:pPr>
        <w:spacing w:after="160" w:line="259" w:lineRule="auto"/>
        <w:jc w:val="both"/>
        <w:rPr>
          <w:rFonts w:cstheme="minorHAnsi"/>
        </w:rPr>
      </w:pPr>
    </w:p>
    <w:p w14:paraId="1030700A" w14:textId="77DDDD79" w:rsidR="4CD3BC36" w:rsidRPr="001246A6" w:rsidRDefault="2D6D6589" w:rsidP="04041D69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53D88C7E" w14:textId="31E82CA8" w:rsidR="000836A0" w:rsidRPr="001246A6" w:rsidRDefault="4E927206" w:rsidP="00AA07D2">
      <w:pPr>
        <w:pStyle w:val="Nagwek2"/>
        <w:jc w:val="both"/>
        <w:rPr>
          <w:rFonts w:cstheme="minorHAnsi"/>
        </w:rPr>
      </w:pPr>
      <w:bookmarkStart w:id="34" w:name="_Toc73430307"/>
      <w:r w:rsidRPr="001246A6">
        <w:rPr>
          <w:rFonts w:cstheme="minorHAnsi"/>
        </w:rPr>
        <w:t xml:space="preserve">I.I.8. Ocena Wyników Prac Etapu I, Selekcja </w:t>
      </w:r>
      <w:r w:rsidR="6B4E8A61" w:rsidRPr="001246A6">
        <w:rPr>
          <w:rFonts w:cstheme="minorHAnsi"/>
        </w:rPr>
        <w:t xml:space="preserve">Uczestników Przedsięwzięcia </w:t>
      </w:r>
      <w:r w:rsidRPr="001246A6">
        <w:rPr>
          <w:rFonts w:cstheme="minorHAnsi"/>
        </w:rPr>
        <w:t>do Etapu II</w:t>
      </w:r>
      <w:bookmarkEnd w:id="34"/>
    </w:p>
    <w:p w14:paraId="1626844F" w14:textId="683448D6" w:rsidR="04041D69" w:rsidRPr="001246A6" w:rsidRDefault="04041D69" w:rsidP="04041D69">
      <w:pPr>
        <w:jc w:val="both"/>
        <w:rPr>
          <w:rFonts w:cstheme="minorHAnsi"/>
          <w:lang w:eastAsia="pl-PL"/>
        </w:rPr>
      </w:pPr>
    </w:p>
    <w:p w14:paraId="3592AB05" w14:textId="3E214B8C" w:rsidR="000836A0" w:rsidRPr="001246A6" w:rsidRDefault="30BE65BC" w:rsidP="003770F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A wraz z Szkolnym systemem zarządzającym i dostarczeniu wszystkich wymaganych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</w:t>
      </w:r>
      <w:r w:rsidR="001D7875" w:rsidRPr="001246A6">
        <w:rPr>
          <w:rFonts w:cstheme="minorHAnsi"/>
          <w:lang w:eastAsia="pl-PL"/>
        </w:rPr>
        <w:t xml:space="preserve"> wszystkich </w:t>
      </w:r>
      <w:r w:rsidR="001D7875" w:rsidRPr="001246A6">
        <w:rPr>
          <w:rFonts w:eastAsia="Times New Roman" w:cstheme="minorHAnsi"/>
          <w:lang w:eastAsia="pl-PL" w:bidi="ar-SA"/>
        </w:rPr>
        <w:t>Uczestników Przedsięwzięcia w danym Działaniu</w:t>
      </w:r>
      <w:r w:rsidRPr="001246A6">
        <w:rPr>
          <w:rFonts w:cstheme="minorHAnsi"/>
          <w:lang w:eastAsia="pl-PL"/>
        </w:rPr>
        <w:t xml:space="preserve">, a następnie przeprowadza Selekcję 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cstheme="minorHAnsi"/>
          <w:lang w:eastAsia="pl-PL"/>
        </w:rPr>
        <w:t xml:space="preserve">do Etapu II, zgodnie z Załącznikiem nr 5 do Regulaminu. </w:t>
      </w:r>
    </w:p>
    <w:p w14:paraId="6D30C3A1" w14:textId="76D1648A" w:rsidR="000836A0" w:rsidRPr="001246A6" w:rsidRDefault="000836A0" w:rsidP="003770F3">
      <w:pPr>
        <w:jc w:val="both"/>
        <w:rPr>
          <w:rFonts w:cstheme="minorHAnsi"/>
        </w:rPr>
      </w:pPr>
    </w:p>
    <w:p w14:paraId="40F886D3" w14:textId="5B42D11C" w:rsidR="000836A0" w:rsidRPr="001246A6" w:rsidRDefault="30BE65BC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do Etapu II Zamawiający dokonuje weryfikacji:  </w:t>
      </w:r>
    </w:p>
    <w:p w14:paraId="19591CD4" w14:textId="74536B80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złożył wszystkie wymagane zgodne z Tabelą </w:t>
      </w:r>
      <w:r w:rsidR="003770F3" w:rsidRPr="001246A6">
        <w:rPr>
          <w:rFonts w:eastAsia="Times New Roman" w:cstheme="minorHAnsi"/>
          <w:lang w:eastAsia="pl-PL" w:bidi="ar-SA"/>
        </w:rPr>
        <w:t>I.1.</w:t>
      </w:r>
      <w:r w:rsidRPr="001246A6">
        <w:rPr>
          <w:rFonts w:eastAsia="Times New Roman" w:cstheme="minorHAnsi"/>
          <w:lang w:eastAsia="pl-PL" w:bidi="ar-SA"/>
        </w:rPr>
        <w:t xml:space="preserve"> Wyniki Prac Etapu I, </w:t>
      </w:r>
    </w:p>
    <w:p w14:paraId="0AB3B222" w14:textId="599250D6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otrzymał wynik pozytywny Testów Prototypów Systemu Wentylacji wraz z Szkolnym systemem zarządzającym, </w:t>
      </w:r>
    </w:p>
    <w:p w14:paraId="2AC56FE9" w14:textId="56A3B96A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spełnienia Wymagania Obligatoryjne – nr </w:t>
      </w:r>
      <w:r w:rsidR="4F9DC1E8" w:rsidRPr="001246A6">
        <w:rPr>
          <w:rFonts w:eastAsia="Times New Roman" w:cstheme="minorHAnsi"/>
          <w:lang w:eastAsia="pl-PL" w:bidi="ar-SA"/>
        </w:rPr>
        <w:t>2.1, 2.3, 2.5, 2.6, 2.7</w:t>
      </w:r>
      <w:r w:rsidRPr="001246A6">
        <w:rPr>
          <w:rFonts w:eastAsia="Times New Roman" w:cstheme="minorHAnsi"/>
          <w:lang w:eastAsia="pl-PL" w:bidi="ar-SA"/>
        </w:rPr>
        <w:t xml:space="preserve">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</w:t>
      </w:r>
      <w:r w:rsidR="3824F7A4" w:rsidRPr="001246A6">
        <w:rPr>
          <w:rFonts w:eastAsia="Times New Roman" w:cstheme="minorHAnsi"/>
          <w:lang w:eastAsia="pl-PL" w:bidi="ar-SA"/>
        </w:rPr>
        <w:t xml:space="preserve"> na podstawie Wyników Prac B+R dostarczonych przez Wnioskodawcę, </w:t>
      </w:r>
    </w:p>
    <w:p w14:paraId="56542B81" w14:textId="0222F1E2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magania Obligatoryjne – nr</w:t>
      </w:r>
      <w:r w:rsidR="3824F7A4" w:rsidRPr="001246A6">
        <w:rPr>
          <w:rFonts w:eastAsia="Times New Roman" w:cstheme="minorHAnsi"/>
          <w:color w:val="000000" w:themeColor="text1"/>
          <w:lang w:eastAsia="pl-PL" w:bidi="ar-SA"/>
        </w:rPr>
        <w:t xml:space="preserve"> </w:t>
      </w:r>
      <w:r w:rsidR="5604584C" w:rsidRPr="001246A6">
        <w:rPr>
          <w:rFonts w:eastAsia="Calibri" w:cstheme="minorHAnsi"/>
          <w:color w:val="000000" w:themeColor="text1"/>
          <w:szCs w:val="22"/>
        </w:rPr>
        <w:t>1.8, 3.9, 4.1-4.10, 5.3, 5.5, 5.6, 5.8, 5.10, 5.12-5.17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, prz</w:t>
      </w:r>
      <w:r w:rsidRPr="001246A6">
        <w:rPr>
          <w:rFonts w:eastAsia="Times New Roman" w:cstheme="minorHAnsi"/>
          <w:lang w:eastAsia="pl-PL" w:bidi="ar-SA"/>
        </w:rPr>
        <w:t>y czym spełnienie będzie weryfikowane na podstawie Testów Prototypu systemu</w:t>
      </w:r>
      <w:r w:rsidR="3824F7A4" w:rsidRPr="001246A6">
        <w:rPr>
          <w:rFonts w:eastAsia="Times New Roman" w:cstheme="minorHAnsi"/>
          <w:lang w:eastAsia="pl-PL" w:bidi="ar-SA"/>
        </w:rPr>
        <w:t>,</w:t>
      </w:r>
    </w:p>
    <w:p w14:paraId="5D9EBA77" w14:textId="1A567408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Wymagania Konkursow</w:t>
      </w:r>
      <w:r w:rsidR="48BCC0D0" w:rsidRPr="001246A6">
        <w:rPr>
          <w:rFonts w:eastAsia="Times New Roman" w:cstheme="minorHAnsi"/>
          <w:lang w:eastAsia="pl-PL" w:bidi="ar-SA"/>
        </w:rPr>
        <w:t>e nr 7.1 – 7.8</w:t>
      </w:r>
      <w:r w:rsidRPr="001246A6">
        <w:rPr>
          <w:rFonts w:eastAsia="Times New Roman" w:cstheme="minorHAnsi"/>
          <w:lang w:eastAsia="pl-PL" w:bidi="ar-SA"/>
        </w:rPr>
        <w:t xml:space="preserve">,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 na podstawie Testów Prototypu Systemu, </w:t>
      </w:r>
    </w:p>
    <w:p w14:paraId="384CE6F7" w14:textId="622DB302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</w:t>
      </w:r>
      <w:r w:rsidR="48BCC0D0" w:rsidRPr="001246A6">
        <w:rPr>
          <w:rFonts w:eastAsia="Times New Roman" w:cstheme="minorHAnsi"/>
          <w:lang w:eastAsia="pl-PL" w:bidi="ar-SA"/>
        </w:rPr>
        <w:t>enia Wymagania Jakościowe nr 8.1-.8.</w:t>
      </w:r>
      <w:r w:rsidR="52C9F08D" w:rsidRPr="001246A6">
        <w:rPr>
          <w:rFonts w:eastAsia="Times New Roman" w:cstheme="minorHAnsi"/>
          <w:lang w:eastAsia="pl-PL" w:bidi="ar-SA"/>
        </w:rPr>
        <w:t>6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Etapu,  </w:t>
      </w:r>
    </w:p>
    <w:p w14:paraId="023A144F" w14:textId="77777777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94568DE" w14:textId="690BDF1F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2742EB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na podstawie Wymagań Obligatoryjnych, Jakościowych oraz Konkursowych i sprawdza, czy powyższe Wymagania zostały spełnione, zgodnie z opisem w Załącznik 5 do Regulaminu. </w:t>
      </w:r>
    </w:p>
    <w:p w14:paraId="76D5165D" w14:textId="567C9B3E" w:rsidR="000836A0" w:rsidRPr="001246A6" w:rsidRDefault="4E927206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lastRenderedPageBreak/>
        <w:t xml:space="preserve">W wyniku Selekcji </w:t>
      </w:r>
      <w:r w:rsidR="6B4E8A61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 xml:space="preserve">do Etapu II, Zamawiający wybierze </w:t>
      </w:r>
      <w:r w:rsidR="7E9410F1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>, któr</w:t>
      </w:r>
      <w:r w:rsidR="7E9410F1" w:rsidRPr="001246A6">
        <w:rPr>
          <w:rFonts w:eastAsia="Times New Roman" w:cstheme="minorHAnsi"/>
          <w:lang w:eastAsia="pl-PL" w:bidi="ar-SA"/>
        </w:rPr>
        <w:t>z</w:t>
      </w:r>
      <w:r w:rsidRPr="001246A6">
        <w:rPr>
          <w:rFonts w:eastAsia="Times New Roman" w:cstheme="minorHAnsi"/>
          <w:lang w:eastAsia="pl-PL" w:bidi="ar-SA"/>
        </w:rPr>
        <w:t>y zostan</w:t>
      </w:r>
      <w:r w:rsidR="7E9410F1" w:rsidRPr="001246A6">
        <w:rPr>
          <w:rFonts w:eastAsia="Times New Roman" w:cstheme="minorHAnsi"/>
          <w:lang w:eastAsia="pl-PL" w:bidi="ar-SA"/>
        </w:rPr>
        <w:t>ą</w:t>
      </w:r>
      <w:r w:rsidRPr="001246A6">
        <w:rPr>
          <w:rFonts w:eastAsia="Times New Roman" w:cstheme="minorHAnsi"/>
          <w:lang w:eastAsia="pl-PL" w:bidi="ar-SA"/>
        </w:rPr>
        <w:t xml:space="preserve"> dopuszcz</w:t>
      </w:r>
      <w:r w:rsidR="7E9410F1" w:rsidRPr="001246A6">
        <w:rPr>
          <w:rFonts w:eastAsia="Times New Roman" w:cstheme="minorHAnsi"/>
          <w:lang w:eastAsia="pl-PL" w:bidi="ar-SA"/>
        </w:rPr>
        <w:t>eni</w:t>
      </w:r>
      <w:r w:rsidRPr="001246A6">
        <w:rPr>
          <w:rFonts w:eastAsia="Times New Roman" w:cstheme="minorHAnsi"/>
          <w:lang w:eastAsia="pl-PL" w:bidi="ar-SA"/>
        </w:rPr>
        <w:t xml:space="preserve"> do realizacji Etapu II i dalszych prac badawczo-r</w:t>
      </w:r>
      <w:r w:rsidR="7B05A516" w:rsidRPr="001246A6">
        <w:rPr>
          <w:rFonts w:eastAsia="Times New Roman" w:cstheme="minorHAnsi"/>
          <w:lang w:eastAsia="pl-PL" w:bidi="ar-SA"/>
        </w:rPr>
        <w:t xml:space="preserve">ozwojowych </w:t>
      </w:r>
      <w:r w:rsidRPr="001246A6">
        <w:rPr>
          <w:rFonts w:eastAsia="Times New Roman" w:cstheme="minorHAnsi"/>
          <w:lang w:eastAsia="pl-PL" w:bidi="ar-SA"/>
        </w:rPr>
        <w:t>nad Demonstratorem Systemu wentylacji</w:t>
      </w:r>
      <w:r w:rsidR="7B05A516" w:rsidRPr="001246A6">
        <w:rPr>
          <w:rFonts w:eastAsia="Times New Roman" w:cstheme="minorHAnsi"/>
          <w:lang w:eastAsia="pl-PL" w:bidi="ar-SA"/>
        </w:rPr>
        <w:t xml:space="preserve"> A</w:t>
      </w:r>
      <w:r w:rsidRPr="001246A6">
        <w:rPr>
          <w:rFonts w:eastAsia="Times New Roman" w:cstheme="minorHAnsi"/>
          <w:lang w:eastAsia="pl-PL" w:bidi="ar-SA"/>
        </w:rPr>
        <w:t xml:space="preserve"> wraz z </w:t>
      </w:r>
      <w:r w:rsidR="7B05A516" w:rsidRPr="001246A6">
        <w:rPr>
          <w:rFonts w:eastAsia="Times New Roman" w:cstheme="minorHAnsi"/>
          <w:lang w:eastAsia="pl-PL" w:bidi="ar-SA"/>
        </w:rPr>
        <w:t>Szkolnym</w:t>
      </w:r>
      <w:r w:rsidRPr="001246A6">
        <w:rPr>
          <w:rFonts w:eastAsia="Times New Roman" w:cstheme="minorHAnsi"/>
          <w:lang w:eastAsia="pl-PL" w:bidi="ar-SA"/>
        </w:rPr>
        <w:t xml:space="preserve"> systemem zarządzającym.  </w:t>
      </w:r>
    </w:p>
    <w:p w14:paraId="7FA3F394" w14:textId="7BDA0FAB" w:rsidR="00DC68E7" w:rsidRPr="001246A6" w:rsidRDefault="00D01941" w:rsidP="2229B616">
      <w:pPr>
        <w:pStyle w:val="Nagwek1"/>
        <w:numPr>
          <w:ilvl w:val="0"/>
          <w:numId w:val="0"/>
        </w:numPr>
        <w:ind w:left="720"/>
        <w:rPr>
          <w:rFonts w:cstheme="minorHAnsi"/>
        </w:rPr>
      </w:pPr>
      <w:bookmarkStart w:id="35" w:name="_Toc73430308"/>
      <w:bookmarkEnd w:id="23"/>
      <w:r w:rsidRPr="001246A6">
        <w:rPr>
          <w:rFonts w:cstheme="minorHAnsi"/>
        </w:rPr>
        <w:t>I.II.</w:t>
      </w:r>
      <w:r w:rsidR="053FEF30" w:rsidRPr="001246A6">
        <w:rPr>
          <w:rFonts w:cstheme="minorHAnsi"/>
        </w:rPr>
        <w:t xml:space="preserve"> Etap II Działania</w:t>
      </w:r>
      <w:r w:rsidR="0F09DFB7" w:rsidRPr="001246A6">
        <w:rPr>
          <w:rFonts w:cstheme="minorHAnsi"/>
        </w:rPr>
        <w:t xml:space="preserve"> 1</w:t>
      </w:r>
      <w:r w:rsidR="053FEF30" w:rsidRPr="001246A6">
        <w:rPr>
          <w:rFonts w:cstheme="minorHAnsi"/>
        </w:rPr>
        <w:t xml:space="preserve"> „Wentylacja </w:t>
      </w:r>
      <w:proofErr w:type="spellStart"/>
      <w:r w:rsidR="053FEF30" w:rsidRPr="001246A6">
        <w:rPr>
          <w:rFonts w:cstheme="minorHAnsi"/>
        </w:rPr>
        <w:t>sal</w:t>
      </w:r>
      <w:proofErr w:type="spellEnd"/>
      <w:r w:rsidR="053FEF30" w:rsidRPr="001246A6">
        <w:rPr>
          <w:rFonts w:cstheme="minorHAnsi"/>
        </w:rPr>
        <w:t xml:space="preserve"> lekcyjnych”</w:t>
      </w:r>
      <w:bookmarkEnd w:id="35"/>
    </w:p>
    <w:p w14:paraId="08777A5D" w14:textId="269075C1" w:rsidR="007701F5" w:rsidRPr="001246A6" w:rsidRDefault="00D01941" w:rsidP="2229B616">
      <w:pPr>
        <w:pStyle w:val="Nagwek2"/>
        <w:ind w:firstLine="360"/>
        <w:rPr>
          <w:rFonts w:cstheme="minorHAnsi"/>
        </w:rPr>
      </w:pPr>
      <w:bookmarkStart w:id="36" w:name="_Toc73430309"/>
      <w:r w:rsidRPr="001246A6">
        <w:rPr>
          <w:rFonts w:cstheme="minorHAnsi"/>
        </w:rPr>
        <w:t>I.II.1</w:t>
      </w:r>
      <w:r w:rsidR="053FEF30" w:rsidRPr="001246A6">
        <w:rPr>
          <w:rFonts w:cstheme="minorHAnsi"/>
        </w:rPr>
        <w:t>. Informacje wstępne</w:t>
      </w:r>
      <w:bookmarkEnd w:id="36"/>
    </w:p>
    <w:p w14:paraId="60AE887B" w14:textId="3BFB1272" w:rsidR="00DC68E7" w:rsidRPr="001246A6" w:rsidRDefault="660AB8B3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Etapu II, Uczestnicy Przedsięwzięcia</w:t>
      </w:r>
      <w:r w:rsidR="16FB8AE6" w:rsidRPr="001246A6">
        <w:rPr>
          <w:rFonts w:cstheme="minorHAnsi"/>
          <w:lang w:eastAsia="pl-PL"/>
        </w:rPr>
        <w:t xml:space="preserve"> kontynuuj</w:t>
      </w:r>
      <w:r w:rsidR="2F1D0FAE" w:rsidRPr="001246A6">
        <w:rPr>
          <w:rFonts w:cstheme="minorHAnsi"/>
          <w:lang w:eastAsia="pl-PL"/>
        </w:rPr>
        <w:t>ą</w:t>
      </w:r>
      <w:r w:rsidR="16FB8AE6" w:rsidRPr="001246A6">
        <w:rPr>
          <w:rFonts w:cstheme="minorHAnsi"/>
          <w:lang w:eastAsia="pl-PL"/>
        </w:rPr>
        <w:t xml:space="preserve"> prace badawczo-rozwojowe nad Systemem wentylacji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zarządzającym, zgodnie ze złożonym</w:t>
      </w:r>
      <w:r w:rsidRPr="001246A6">
        <w:rPr>
          <w:rFonts w:cstheme="minorHAnsi"/>
          <w:lang w:eastAsia="pl-PL"/>
        </w:rPr>
        <w:t xml:space="preserve"> w ramach Wyniku Prac </w:t>
      </w:r>
      <w:r w:rsidR="47F1F7CC" w:rsidRPr="001246A6">
        <w:rPr>
          <w:rFonts w:cstheme="minorHAnsi"/>
          <w:lang w:eastAsia="pl-PL"/>
        </w:rPr>
        <w:t>Etapu </w:t>
      </w:r>
      <w:r w:rsidRPr="001246A6">
        <w:rPr>
          <w:rFonts w:cstheme="minorHAnsi"/>
          <w:lang w:eastAsia="pl-PL"/>
        </w:rPr>
        <w:t>I zaktualizowaną Ofertą</w:t>
      </w:r>
      <w:r w:rsidR="16FB8AE6" w:rsidRPr="001246A6">
        <w:rPr>
          <w:rFonts w:cstheme="minorHAnsi"/>
          <w:lang w:eastAsia="pl-PL"/>
        </w:rPr>
        <w:t xml:space="preserve">, w szczególności Harmonogramem Prac oraz </w:t>
      </w:r>
      <w:r w:rsidR="2F1D0FAE" w:rsidRPr="001246A6">
        <w:rPr>
          <w:rFonts w:cstheme="minorHAnsi"/>
          <w:lang w:eastAsia="pl-PL"/>
        </w:rPr>
        <w:t xml:space="preserve">każdy z nich </w:t>
      </w:r>
      <w:r w:rsidR="16FB8AE6" w:rsidRPr="001246A6">
        <w:rPr>
          <w:rFonts w:cstheme="minorHAnsi"/>
          <w:lang w:eastAsia="pl-PL"/>
        </w:rPr>
        <w:t xml:space="preserve">opracowuje Demonstrator, </w:t>
      </w:r>
      <w:r w:rsidRPr="001246A6">
        <w:rPr>
          <w:rFonts w:cstheme="minorHAnsi"/>
          <w:lang w:eastAsia="pl-PL"/>
        </w:rPr>
        <w:t xml:space="preserve">który następnie poddawany jest Testom. </w:t>
      </w:r>
      <w:r w:rsidR="16FB8AE6" w:rsidRPr="001246A6">
        <w:rPr>
          <w:rFonts w:cstheme="minorHAnsi"/>
          <w:lang w:eastAsia="pl-PL"/>
        </w:rPr>
        <w:t>Testy Demonstratora Systemu wentylacji</w:t>
      </w:r>
      <w:r w:rsidRPr="001246A6">
        <w:rPr>
          <w:rFonts w:cstheme="minorHAnsi"/>
          <w:lang w:eastAsia="pl-PL"/>
        </w:rPr>
        <w:t xml:space="preserve"> A</w:t>
      </w:r>
      <w:r w:rsidR="16FB8AE6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 prowadzone będą przez</w:t>
      </w:r>
      <w:r w:rsidRPr="001246A6">
        <w:rPr>
          <w:rFonts w:cstheme="minorHAnsi"/>
          <w:lang w:eastAsia="pl-PL"/>
        </w:rPr>
        <w:t xml:space="preserve"> Wykonawcę przy udziale Zamawiającego lub przez </w:t>
      </w:r>
      <w:r w:rsidR="16FB8AE6" w:rsidRPr="001246A6">
        <w:rPr>
          <w:rFonts w:cstheme="minorHAnsi"/>
          <w:lang w:eastAsia="pl-PL"/>
        </w:rPr>
        <w:t>Zamawiającego lub wybrany przez Zamawiającego podmiot zewnętrzny.</w:t>
      </w:r>
    </w:p>
    <w:p w14:paraId="7F73322C" w14:textId="02D8E70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5622FD2F" w14:textId="343C4BFE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Lokalizacja Nieruchomości Demonstracyjnych, w których zostaną zainstalowane </w:t>
      </w:r>
      <w:proofErr w:type="spellStart"/>
      <w:r w:rsidRPr="001246A6">
        <w:rPr>
          <w:rFonts w:cstheme="minorHAnsi"/>
          <w:lang w:eastAsia="pl-PL"/>
        </w:rPr>
        <w:t>Demonstratory</w:t>
      </w:r>
      <w:proofErr w:type="spellEnd"/>
      <w:r w:rsidRPr="001246A6">
        <w:rPr>
          <w:rFonts w:cstheme="minorHAnsi"/>
          <w:lang w:eastAsia="pl-PL"/>
        </w:rPr>
        <w:t xml:space="preserve"> Systemu A,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62CDBA27" w14:textId="658E266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196392A3" w14:textId="79D84F73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4701DE37" w14:textId="603AAD4C" w:rsidR="007701F5" w:rsidRPr="001246A6" w:rsidRDefault="007701F5" w:rsidP="2229B616">
      <w:pPr>
        <w:jc w:val="both"/>
        <w:rPr>
          <w:rFonts w:cstheme="minorHAnsi"/>
          <w:lang w:eastAsia="pl-PL"/>
        </w:rPr>
      </w:pPr>
    </w:p>
    <w:p w14:paraId="46173000" w14:textId="25868129" w:rsidR="007701F5" w:rsidRPr="001246A6" w:rsidRDefault="0C60E863" w:rsidP="2229B616">
      <w:pPr>
        <w:pStyle w:val="Nagwek2"/>
        <w:ind w:firstLine="720"/>
        <w:rPr>
          <w:rFonts w:cstheme="minorHAnsi"/>
        </w:rPr>
      </w:pPr>
      <w:bookmarkStart w:id="37" w:name="_Toc73430310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.2</w:t>
      </w:r>
      <w:r w:rsidR="053FEF30" w:rsidRPr="001246A6">
        <w:rPr>
          <w:rFonts w:cstheme="minorHAnsi"/>
        </w:rPr>
        <w:t>. Zakres Prac B+R do realizacji w Etapie II</w:t>
      </w:r>
      <w:bookmarkEnd w:id="37"/>
    </w:p>
    <w:p w14:paraId="1A698C6A" w14:textId="7A21796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 Etapie II Wykonawca instaluje System wentylacji A wraz z Szkolnym system zarządzającym w Salach lekcyjnych o zadeklarowanych przez siebie parametrach i rozwiązaniach, sprawdzonych w Etapie I. </w:t>
      </w:r>
    </w:p>
    <w:p w14:paraId="713A8555" w14:textId="56EEF0E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279BC3FA" w14:textId="400144F0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12AE6A38" w14:textId="4CA2896A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przeniesieniu Systemu wentylacji A wraz z Szkolnym systemem zarządzającym ze skali prototypowej do demonstracyjnej, to znaczy takiej, w której System wentylacyjny wraz z Centralnym systemem zarządzającym będą zainstalowane w Salach lekcyjnych,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ów.</w:t>
      </w:r>
    </w:p>
    <w:p w14:paraId="5E40C496" w14:textId="49388FA4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niezbędnej ilości Systemów wentylacji A wraz z Szkolnym systemem zarządzającym,</w:t>
      </w:r>
    </w:p>
    <w:p w14:paraId="2375E41B" w14:textId="0841C575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architektoniczno-konstrukcyjnej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Sal lekcyjnych, w których dokona montażu Systemu wentylacji A, </w:t>
      </w:r>
    </w:p>
    <w:p w14:paraId="0126BD04" w14:textId="5D21A90D" w:rsidR="00463246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dostatecznej mocy elektrycznej, odpowiednich zabezpieczeń obwodów elektrycznych, </w:t>
      </w:r>
    </w:p>
    <w:p w14:paraId="11519BBD" w14:textId="24504AC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wentylacji, </w:t>
      </w:r>
    </w:p>
    <w:p w14:paraId="39BF0EEB" w14:textId="3A2EC927" w:rsidR="000E5B89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elektrycznej, </w:t>
      </w:r>
    </w:p>
    <w:p w14:paraId="58023A3D" w14:textId="161EE92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A wraz z Szkolnym systemem zarządzającym, obejmujące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m.in.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: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A, Regulatorów </w:t>
      </w:r>
      <w:proofErr w:type="spellStart"/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pomieszczeniowych</w:t>
      </w:r>
      <w:proofErr w:type="spellEnd"/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A, Szkolnego systemu zarządzającego, Elektronicznej tablicy wyników, Stacji pogodowej.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</w:t>
      </w:r>
    </w:p>
    <w:p w14:paraId="581D5A34" w14:textId="19963199" w:rsidR="00AF353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testów działania i optymalizacji pracy zainstalowanych Systemów wentylacji, </w:t>
      </w:r>
    </w:p>
    <w:p w14:paraId="3DD40823" w14:textId="0AE711F9" w:rsidR="000E5B8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uruchomienie oraz optymalizacja pracy Systemu wentylacji wraz z Szkolnym systemem zarządzającym</w:t>
      </w:r>
      <w:r w:rsidR="15180628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 </w:t>
      </w:r>
    </w:p>
    <w:p w14:paraId="65E1E011" w14:textId="3A2B6DA1" w:rsidR="000E5B89" w:rsidRPr="001246A6" w:rsidRDefault="15180628" w:rsidP="2FFF7F0D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załatwieniu spraw formalnych oraz prowadzi uzgodnienia z właścicielem Nieruchomości.</w:t>
      </w:r>
    </w:p>
    <w:p w14:paraId="77F4AF81" w14:textId="77777777" w:rsidR="000E5B89" w:rsidRPr="001246A6" w:rsidRDefault="000E5B89" w:rsidP="000E5B89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3D7416B8" w14:textId="3B624D14" w:rsidR="000271E1" w:rsidRPr="001246A6" w:rsidRDefault="2AD2407B" w:rsidP="7ADEC60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określa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Harmonogramem Prac Etapu II i przedstawia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Zamawiającemu</w:t>
      </w:r>
      <w:r w:rsidR="65F15315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. </w:t>
      </w:r>
    </w:p>
    <w:p w14:paraId="713D8FFA" w14:textId="77777777" w:rsidR="00D01941" w:rsidRPr="001246A6" w:rsidRDefault="00D01941" w:rsidP="007701F5">
      <w:pPr>
        <w:jc w:val="both"/>
        <w:rPr>
          <w:rFonts w:cstheme="minorHAnsi"/>
          <w:lang w:eastAsia="pl-PL"/>
        </w:rPr>
      </w:pPr>
    </w:p>
    <w:p w14:paraId="2870EAF4" w14:textId="7EE09E29" w:rsidR="000271E1" w:rsidRPr="001246A6" w:rsidRDefault="00AF3539" w:rsidP="5FBD163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Fonts w:cstheme="minorHAnsi"/>
          <w:lang w:eastAsia="pl-PL"/>
        </w:rPr>
        <w:t xml:space="preserve">Aby uniknąć wszelkich </w:t>
      </w:r>
      <w:r w:rsidR="000E5B89" w:rsidRPr="001246A6">
        <w:rPr>
          <w:rFonts w:cstheme="minorHAnsi"/>
          <w:lang w:eastAsia="pl-PL"/>
        </w:rPr>
        <w:t>wątpliwości – w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przypadku </w:t>
      </w:r>
      <w:r w:rsidR="00CD57CA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stwierdzenia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przez Wykonawcę, iż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obwody elektryczne w poszczególnych Salach lekcyjnych, w których mają zostać zamontowane Systemy wentylacji A, są niewystarczające lub/i nie posiadają odpowiednich zabezpieczeń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>, Wyko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nawca wykona prace instalacyjne polegające na podłączeniu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Systemów wentylacji A wraz z Szkolnym systemem zarządzającym do sieci elektrycznej. </w:t>
      </w:r>
    </w:p>
    <w:p w14:paraId="4826C2D7" w14:textId="6E7902F5" w:rsidR="00DC68E7" w:rsidRPr="001246A6" w:rsidRDefault="00DC68E7" w:rsidP="00DC68E7">
      <w:pPr>
        <w:rPr>
          <w:rFonts w:cstheme="minorHAnsi"/>
          <w:lang w:eastAsia="pl-PL"/>
        </w:rPr>
      </w:pPr>
    </w:p>
    <w:p w14:paraId="33735868" w14:textId="640D943D" w:rsidR="00090BCD" w:rsidRPr="001246A6" w:rsidRDefault="00617C60" w:rsidP="00590E20">
      <w:pPr>
        <w:pStyle w:val="Nagwek2"/>
        <w:ind w:firstLine="720"/>
        <w:rPr>
          <w:rFonts w:cstheme="minorHAnsi"/>
        </w:rPr>
      </w:pPr>
      <w:bookmarkStart w:id="38" w:name="_Toc73430311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.3. Wyniki Prac</w:t>
      </w:r>
      <w:r w:rsidR="00090BCD" w:rsidRPr="001246A6">
        <w:rPr>
          <w:rFonts w:cstheme="minorHAnsi"/>
        </w:rPr>
        <w:t xml:space="preserve"> Etapu II</w:t>
      </w:r>
      <w:bookmarkEnd w:id="38"/>
    </w:p>
    <w:p w14:paraId="570FC4F0" w14:textId="7B47B94C" w:rsidR="00090BCD" w:rsidRPr="001246A6" w:rsidRDefault="00090BCD" w:rsidP="00090BCD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</w:t>
      </w:r>
      <w:r w:rsidR="00D01941" w:rsidRPr="001246A6">
        <w:rPr>
          <w:rFonts w:cstheme="minorHAnsi"/>
          <w:lang w:eastAsia="pl-PL"/>
        </w:rPr>
        <w:t>I.II.1</w:t>
      </w:r>
      <w:r w:rsidRPr="001246A6">
        <w:rPr>
          <w:rFonts w:cstheme="minorHAnsi"/>
          <w:lang w:eastAsia="pl-PL"/>
        </w:rPr>
        <w:t xml:space="preserve">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D01941" w:rsidRPr="001246A6">
        <w:rPr>
          <w:rFonts w:cstheme="minorHAnsi"/>
          <w:lang w:eastAsia="pl-PL"/>
        </w:rPr>
        <w:t>I.II.1.</w:t>
      </w:r>
    </w:p>
    <w:p w14:paraId="18A5285D" w14:textId="0276EB8B" w:rsidR="00BA22AC" w:rsidRPr="001246A6" w:rsidRDefault="00BA22AC" w:rsidP="00DC68E7">
      <w:pPr>
        <w:rPr>
          <w:rFonts w:cstheme="minorHAnsi"/>
          <w:lang w:eastAsia="pl-PL"/>
        </w:rPr>
      </w:pPr>
    </w:p>
    <w:p w14:paraId="0426AB9C" w14:textId="3180C256" w:rsidR="00BA22AC" w:rsidRPr="001246A6" w:rsidRDefault="00090BCD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Tabela 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I.II.1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 Wyniki Prac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BA22AC" w:rsidRPr="001246A6" w14:paraId="7E802527" w14:textId="77777777" w:rsidTr="2FFF7F0D">
        <w:tc>
          <w:tcPr>
            <w:tcW w:w="401" w:type="pct"/>
            <w:shd w:val="clear" w:color="auto" w:fill="92D050"/>
            <w:vAlign w:val="center"/>
          </w:tcPr>
          <w:p w14:paraId="3EE21692" w14:textId="61A4D7B5" w:rsidR="00F33AA6" w:rsidRDefault="00BA22AC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  <w:p w14:paraId="0BF41BB7" w14:textId="22B579D6" w:rsidR="00F33AA6" w:rsidRDefault="00F33AA6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  <w:p w14:paraId="270FD9C4" w14:textId="77777777" w:rsidR="00BA22AC" w:rsidRPr="00F33AA6" w:rsidRDefault="00BA22AC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</w:tc>
        <w:tc>
          <w:tcPr>
            <w:tcW w:w="1483" w:type="pct"/>
            <w:shd w:val="clear" w:color="auto" w:fill="92D050"/>
            <w:vAlign w:val="center"/>
          </w:tcPr>
          <w:p w14:paraId="0288B24A" w14:textId="0FEC4CBE" w:rsidR="00BA22AC" w:rsidRPr="001246A6" w:rsidRDefault="00D01941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</w:t>
            </w:r>
            <w:r w:rsidR="00CB3A7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512C6CCA" w14:textId="08C16481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30566C29" w14:textId="38038B22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a Zamawiającemu Wyniku Prac 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</w:tr>
      <w:tr w:rsidR="00CA4A59" w:rsidRPr="001246A6" w14:paraId="16481A07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1FD2E0" w14:textId="425D99D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7DE9B3DD" w14:textId="425C169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Demonstratora Systemu wentylacji A wraz z Szkolnym systemem zarządzającym</w:t>
            </w:r>
          </w:p>
        </w:tc>
        <w:tc>
          <w:tcPr>
            <w:tcW w:w="2048" w:type="pct"/>
          </w:tcPr>
          <w:p w14:paraId="09A612FC" w14:textId="1882DD0E" w:rsidR="00CA4A59" w:rsidRPr="001246A6" w:rsidRDefault="00CA4A59" w:rsidP="00CA4A5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jest zobowiązany do przygotowania i przedstawienie Wielobranżowego Projektu Wykonawczego Demonstratora Systemu wentylacji A wraz z Szkolnym systemem zarządzającym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4332FE07" w14:textId="64D7DE09" w:rsidR="00CA4A59" w:rsidRPr="001246A6" w:rsidRDefault="70F5A31B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Najpóźniej w ciągu 4 miesięcy od rozpoczęcia od rozpoczęcia Etapu II.</w:t>
            </w:r>
          </w:p>
        </w:tc>
      </w:tr>
      <w:tr w:rsidR="00CA4A59" w:rsidRPr="001246A6" w14:paraId="559B225B" w14:textId="77777777" w:rsidTr="2FFF7F0D">
        <w:tc>
          <w:tcPr>
            <w:tcW w:w="401" w:type="pct"/>
            <w:shd w:val="clear" w:color="auto" w:fill="FFF2CC" w:themeFill="accent4" w:themeFillTint="33"/>
          </w:tcPr>
          <w:p w14:paraId="67F9D3D8" w14:textId="1BE36CB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764103A5" w14:textId="4D5F53C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 wraz z Szkolnym systemem zarządzającym</w:t>
            </w:r>
          </w:p>
        </w:tc>
        <w:tc>
          <w:tcPr>
            <w:tcW w:w="2048" w:type="pct"/>
          </w:tcPr>
          <w:p w14:paraId="3735CCA6" w14:textId="549E2898" w:rsidR="00CA4A59" w:rsidRPr="001246A6" w:rsidRDefault="70F5A31B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Demonstrator Systemu wentylacji A wraz z Szkolnym</w:t>
            </w:r>
            <w:r w:rsidR="710C1E5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systemem zarządzającym zainstalowany w lokalizacji wskazanej przez Zamawiającego. </w:t>
            </w:r>
          </w:p>
        </w:tc>
        <w:tc>
          <w:tcPr>
            <w:tcW w:w="1068" w:type="pct"/>
          </w:tcPr>
          <w:p w14:paraId="25F8D1F3" w14:textId="2EF6DD3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309032FF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DEAA11" w14:textId="7ECEE812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172F101E" w14:textId="0239D21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Demonstrator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0389FC62" w14:textId="7466EF20" w:rsidR="00CA4A59" w:rsidRPr="001246A6" w:rsidRDefault="3CE28ED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od Wykonawcy przedstawienia dokumentu potwierdzającego udzielenie gwarancji serwisowej dla Demonstratora Systemu wentylacji A wraz z Szkolnym systemem zarządzającym, opisanej szczegółowo 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Wymaganiach 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Obligatoryjnych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Załączniku nr 1 do Regulaminu. </w:t>
            </w:r>
          </w:p>
        </w:tc>
        <w:tc>
          <w:tcPr>
            <w:tcW w:w="1068" w:type="pct"/>
          </w:tcPr>
          <w:p w14:paraId="5FA3F8E4" w14:textId="7EE81F1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CA4A59" w:rsidRPr="001246A6" w14:paraId="16871E65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ED7D534" w14:textId="5307EF62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291AF938" w14:textId="68B5337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739D458E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Demonstratora Systemu wentylacji A wraz z Szkolnym system zarządzającym powinna zawierać:</w:t>
            </w:r>
          </w:p>
          <w:p w14:paraId="415898E2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63F19DC" w14:textId="0381717C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projekt wykonawczy we wsz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ystkich branżach z naniesionymi ewentual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nymi zmi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anami potwierdzonymi przez Wyko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awcę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746AEB68" w14:textId="5EF96DF4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testy na zastosowane urządzenia i materiały, </w:t>
            </w:r>
          </w:p>
          <w:p w14:paraId="608E8130" w14:textId="0D277501" w:rsidR="00CA4A59" w:rsidRPr="001246A6" w:rsidRDefault="758960B0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dokumentację techniczno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-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ruchową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D5CE9DC" w14:textId="5FDFE6B0" w:rsidR="00CA4A59" w:rsidRPr="001246A6" w:rsidRDefault="70F5A31B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instrukcje eksploatacyjne Systemu wentylacji A wraz z Szkolnym systemem zarządzającym</w:t>
            </w:r>
            <w:r w:rsidR="01CD88E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8A2FD42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komponentów Systemu wentylacji A wraz z Szkolnym systemem zarządzającym, </w:t>
            </w:r>
          </w:p>
          <w:p w14:paraId="4FDACE0A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 procedury produkcji Systemu wentylacji wraz z Systemem zarządzającym, </w:t>
            </w:r>
          </w:p>
          <w:p w14:paraId="181F3DF0" w14:textId="2704B496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pracą Centrali wentylacyjnej A,</w:t>
            </w:r>
          </w:p>
          <w:p w14:paraId="0197CDAC" w14:textId="5FFECF63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pracą Centrali wentylacyjnej A, </w:t>
            </w:r>
          </w:p>
          <w:p w14:paraId="37B9FCC7" w14:textId="5ED817C1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algorytm sterowania Szkolnym systemem zarządzającym, </w:t>
            </w:r>
          </w:p>
          <w:p w14:paraId="661804EE" w14:textId="2EB5948C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sterowania Szkolnym systemem zarządzającym.</w:t>
            </w:r>
          </w:p>
          <w:p w14:paraId="77DF4678" w14:textId="28BE14D3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obowiązującymi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przepisami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wszystkich wykonanych prac i usług. </w:t>
            </w:r>
          </w:p>
          <w:p w14:paraId="1F31BA19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1AF475F7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przekazuje Zamawiającemu jeden egzemplarz Dokumentacji Demonstratora Systemu wentylacji A wraz z Szkolnym systemem zarządzającym w wersji papierowej oraz jeden egzemplarz w wersji elektronicznej w formacie PDF. </w:t>
            </w:r>
          </w:p>
          <w:p w14:paraId="2F5E3FB3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AD79E35" w14:textId="4DBE8DFE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CDD07F6" w14:textId="0C2E08F4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CA4A59" w:rsidRPr="001246A6" w14:paraId="05C7216E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CA1147B" w14:textId="4108240E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3A9B834F" w14:textId="247E0A42" w:rsidR="00CA4A59" w:rsidRPr="001246A6" w:rsidRDefault="00CA4A59" w:rsidP="00993C02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Raport z odbioru </w:t>
            </w:r>
            <w:r w:rsidR="00993C02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3978215A" w14:textId="4F5AA5B9" w:rsidR="00CA4A59" w:rsidRPr="001246A6" w:rsidRDefault="4F93B52F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udokumentowania przeprowadzania prac odbiorowych Demonstratora Systemu wentylacji wraz z Szkolnym systemem zarządzającym. Prace należy przeprowadzić zgodnie z Wymaganymi technicznymi CORBTI INSTAL 5. Warunki techniczne wykonania i odbioru instalacji wentylacyjnych</w:t>
            </w:r>
            <w:r w:rsidR="00335E1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równoważne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oraz zgodnie z normami europejskimi dotyczącymi Procedur badań i metod pomiarowych stosowanych podczas odbioru instalacji wentylacji i klimatyzacji. </w:t>
            </w:r>
          </w:p>
          <w:p w14:paraId="7B31DA17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40BBE1C" w14:textId="3AC994A9" w:rsidR="00993C02" w:rsidRPr="001246A6" w:rsidRDefault="1889865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Wykonawca przekazuje Zamawiającemu jeden egzemplarz Raportu z odbioru Demonstratora Systemu wentylacji A wraz z Szkolnym systemem zarządzającym w wersji papierowej oraz jeden egzemplarz w wersji elektronicznej w formacie PDF. </w:t>
            </w:r>
          </w:p>
          <w:p w14:paraId="7188F5AF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B093241" w14:textId="2E463FA6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2AD9EF89" w14:textId="720D621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CA4A59" w:rsidRPr="001246A6" w14:paraId="1EF43793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F4CDB91" w14:textId="50F3B1DC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</w:t>
            </w:r>
            <w:r w:rsidR="00F154DD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02901309" w14:textId="11B81219" w:rsidR="00CA4A59" w:rsidRPr="001246A6" w:rsidRDefault="1654327C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6C36ED13" w14:textId="2A2E0BCF" w:rsidR="00CA4A59" w:rsidRPr="001246A6" w:rsidRDefault="604D8236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20D6DC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20D6D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zakresie eksploatacji i utrzymania Demonstratora Systemu wentylacji A wraz z Szkolnym systemem zarządzającym. Potwierdzeniem wykonania szkolenia jest kopia protokołu 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zawierająca co najmniej: temat szkolenia, zakres szkolenia, dat</w:t>
            </w:r>
            <w:r w:rsidR="70A8ED8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7E44069B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1231E393" w14:textId="7D21560A" w:rsidR="00CA4A59" w:rsidRPr="001246A6" w:rsidRDefault="00767197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549E5738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427F883" w14:textId="20E5011B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2C757FA6" w14:textId="34F4A57B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2FBF5E3A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5B8E93FC" w14:textId="2DEA32D5" w:rsidR="00CA4A59" w:rsidRPr="001246A6" w:rsidRDefault="70F5A31B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</w:t>
            </w:r>
            <w:r w:rsidR="1889865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dsumowanie informacji z Prac przeprowadzonych w 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tapie I 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II, </w:t>
            </w:r>
          </w:p>
          <w:p w14:paraId="07D01E3D" w14:textId="56E04D29" w:rsidR="00CA4A59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Demonstratora Systemu wentylacji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Szkolnym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zarządzającym, ze wskazaniem czy Demonstrator Systemu osiągnął deklarowane przez Wykonawcę wartości Wymagań Konkursowych,</w:t>
            </w:r>
          </w:p>
          <w:p w14:paraId="5624CF05" w14:textId="7F683716" w:rsidR="00CA4A59" w:rsidRPr="001246A6" w:rsidRDefault="00993C02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 przeprowadzonych Testów Demonstratora Systemu wentylacji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4B7A6735" w14:textId="44EF6BCD" w:rsidR="00993C02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341BBF7D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2AED6C7" w14:textId="278DF6D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7872511A" w14:textId="75F7E098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767197" w:rsidRPr="001246A6" w14:paraId="13CEDC96" w14:textId="77777777" w:rsidTr="2FFF7F0D">
        <w:tc>
          <w:tcPr>
            <w:tcW w:w="401" w:type="pct"/>
            <w:shd w:val="clear" w:color="auto" w:fill="FFF2CC" w:themeFill="accent4" w:themeFillTint="33"/>
          </w:tcPr>
          <w:p w14:paraId="526E13D3" w14:textId="38D949A2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63FB7871" w14:textId="060B92CA" w:rsidR="00767197" w:rsidRPr="001246A6" w:rsidRDefault="504815B4" w:rsidP="7ADEC60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048" w:type="pct"/>
            <w:vAlign w:val="center"/>
          </w:tcPr>
          <w:p w14:paraId="42800250" w14:textId="5241CE8C" w:rsidR="00767197" w:rsidRPr="001246A6" w:rsidRDefault="152585EC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 zaktualizowanego raportu, o kt</w:t>
            </w:r>
            <w:r w:rsidR="29A423F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órym mowa w pkt. 5 Tabeli I.I.1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zgodnie z wymogami wskazanymi w tej tabeli dla raportu przekazywanego w Etapie I. Aktualizacja raportu polega na uzupełnienie go o Wyniki Prac B+R oraz:</w:t>
            </w:r>
          </w:p>
          <w:p w14:paraId="38C4C7CA" w14:textId="48E5FE63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wskazanie wniosków z zastosowania Demonstratora Systemu wentylacji A wraz z Szkolnym systemem zarządzania,</w:t>
            </w:r>
          </w:p>
          <w:p w14:paraId="60F8D5D8" w14:textId="2D3A5826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fotograficzną Demonstratora Systemu wentylacji A wraz z Szkolnym systemem zarządzającym, </w:t>
            </w:r>
          </w:p>
          <w:p w14:paraId="60D4FB22" w14:textId="3D989950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projektowania Systemu wentylacji A wraz z Szkolnym systemem zarządzającym</w:t>
            </w:r>
            <w:r w:rsidR="000850A7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0EA1A1C4" w14:textId="17FBEFAC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praktyczne dotyczące zastosowanego systemów wentylacji w istniejących salach lekcyjnych,</w:t>
            </w:r>
          </w:p>
          <w:p w14:paraId="4A1F9D59" w14:textId="5A73CF2F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</w:t>
            </w:r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skalowalności </w:t>
            </w:r>
            <w:proofErr w:type="spellStart"/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replikowalności</w:t>
            </w:r>
            <w:proofErr w:type="spellEnd"/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543A1789" w14:textId="77777777" w:rsidR="000850A7" w:rsidRPr="001246A6" w:rsidRDefault="000850A7" w:rsidP="000850A7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B97FC8" w14:textId="77777777" w:rsidR="000850A7" w:rsidRPr="001246A6" w:rsidRDefault="794E402C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4BA8FB79" w14:textId="0481E73A" w:rsidR="04041D69" w:rsidRPr="001246A6" w:rsidRDefault="04041D69" w:rsidP="04041D69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  <w:lang w:bidi="ar-SA"/>
              </w:rPr>
            </w:pPr>
          </w:p>
          <w:p w14:paraId="41486B61" w14:textId="68527941" w:rsidR="001A7210" w:rsidRPr="001246A6" w:rsidRDefault="000850A7" w:rsidP="003A593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sporządzone przez Wykonawcę, a służące celom Przedsięwzięcia określonym w Rozdziale I Regulaminu, do przedstawienia postulatów zmian prawnych w zakresie zidentyfikowanych „wąskich gardeł” dla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wdrożenia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systemów wentylacji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Salach lekcyjnych.</w:t>
            </w:r>
          </w:p>
        </w:tc>
        <w:tc>
          <w:tcPr>
            <w:tcW w:w="1068" w:type="pct"/>
          </w:tcPr>
          <w:p w14:paraId="124C4A66" w14:textId="775269C5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4DAF5FFA" w14:textId="77777777" w:rsidR="00BA22AC" w:rsidRPr="001246A6" w:rsidRDefault="00BA22AC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69B5BD42" w14:textId="1140327E" w:rsidR="00953805" w:rsidRPr="001246A6" w:rsidRDefault="00164FD6" w:rsidP="00164FD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ki Prac </w:t>
      </w:r>
      <w:r w:rsidRPr="001246A6">
        <w:rPr>
          <w:rFonts w:eastAsia="Calibri" w:cstheme="minorHAnsi"/>
          <w:iCs/>
          <w:szCs w:val="22"/>
          <w:lang w:eastAsia="pl-PL"/>
        </w:rPr>
        <w:t xml:space="preserve">Etapu II 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muszą zostać przekazane Zamawiającemu w Terminie Doręczenia Wyników Prac Etapu II, określonym w Tabeli I.II.1 niniejszego Załącznika i w formie określonej w niniejszym Załącznikiem oraz Umową. </w:t>
      </w:r>
    </w:p>
    <w:p w14:paraId="263708CD" w14:textId="77777777" w:rsidR="007D4FDF" w:rsidRPr="001246A6" w:rsidRDefault="007D4FDF" w:rsidP="00164FD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370B34A8" w14:textId="12AB731D" w:rsidR="00953805" w:rsidRPr="001246A6" w:rsidRDefault="00953805" w:rsidP="00590E20">
      <w:pPr>
        <w:pStyle w:val="Nagwek2"/>
        <w:ind w:firstLine="720"/>
        <w:rPr>
          <w:rFonts w:cstheme="minorHAnsi"/>
        </w:rPr>
      </w:pPr>
      <w:bookmarkStart w:id="39" w:name="_Toc73430312"/>
      <w:r w:rsidRPr="001246A6">
        <w:rPr>
          <w:rFonts w:cstheme="minorHAnsi"/>
        </w:rPr>
        <w:t>I.II.4</w:t>
      </w:r>
      <w:r w:rsidR="007D4FDF" w:rsidRPr="001246A6">
        <w:rPr>
          <w:rFonts w:cstheme="minorHAnsi"/>
        </w:rPr>
        <w:t xml:space="preserve">. </w:t>
      </w:r>
      <w:r w:rsidRPr="001246A6">
        <w:rPr>
          <w:rFonts w:cstheme="minorHAnsi"/>
        </w:rPr>
        <w:t>Uruchomienie Systemu wentylacji A wraz z Szkolnym systemem zarządzającym</w:t>
      </w:r>
      <w:bookmarkEnd w:id="39"/>
    </w:p>
    <w:p w14:paraId="566BCBBE" w14:textId="7CD99153" w:rsidR="00953805" w:rsidRPr="001246A6" w:rsidRDefault="00953805" w:rsidP="00953805">
      <w:pPr>
        <w:rPr>
          <w:rFonts w:cstheme="minorHAnsi"/>
          <w:lang w:eastAsia="en-GB"/>
        </w:rPr>
      </w:pPr>
    </w:p>
    <w:p w14:paraId="5053E1F2" w14:textId="2D5EDFC8" w:rsidR="00953805" w:rsidRPr="001246A6" w:rsidRDefault="00953805" w:rsidP="00040088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wszystkich elementów Systemu wentylacji</w:t>
      </w:r>
      <w:r w:rsidR="00ED7188" w:rsidRPr="001246A6">
        <w:rPr>
          <w:rFonts w:cstheme="minorHAnsi"/>
          <w:lang w:eastAsia="en-GB"/>
        </w:rPr>
        <w:t xml:space="preserve"> A wraz z Szkolnym systemem zarządzającym. Ponadto wymaga również wszelkich innych działań niezbędnych do normalnej eksploatacji Demonstratora Systemu wentylacji A wraz z </w:t>
      </w:r>
      <w:r w:rsidR="1B2FE67C" w:rsidRPr="001246A6">
        <w:rPr>
          <w:rFonts w:cstheme="minorHAnsi"/>
          <w:lang w:eastAsia="en-GB"/>
        </w:rPr>
        <w:t>S</w:t>
      </w:r>
      <w:r w:rsidR="00ED7188" w:rsidRPr="001246A6">
        <w:rPr>
          <w:rFonts w:cstheme="minorHAnsi"/>
          <w:lang w:eastAsia="en-GB"/>
        </w:rPr>
        <w:t xml:space="preserve">zkolnym systemem zarządzającym przez </w:t>
      </w:r>
      <w:r w:rsidR="00665956" w:rsidRPr="001246A6">
        <w:rPr>
          <w:rFonts w:cstheme="minorHAnsi"/>
          <w:lang w:eastAsia="en-GB"/>
        </w:rPr>
        <w:t>Użytkownik</w:t>
      </w:r>
      <w:r w:rsidR="00ED7188"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3DA10D9" w14:textId="714B2E72" w:rsidR="00ED7188" w:rsidRPr="001246A6" w:rsidRDefault="00ED7188" w:rsidP="00953805">
      <w:pPr>
        <w:rPr>
          <w:rFonts w:cstheme="minorHAnsi"/>
          <w:lang w:eastAsia="en-GB"/>
        </w:rPr>
      </w:pPr>
    </w:p>
    <w:p w14:paraId="6C41B7C2" w14:textId="6C3CD7B9" w:rsidR="00ED7188" w:rsidRPr="001246A6" w:rsidRDefault="00040088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</w:t>
      </w:r>
      <w:r w:rsidR="00ED7188" w:rsidRPr="001246A6">
        <w:rPr>
          <w:rFonts w:cstheme="minorHAnsi"/>
          <w:lang w:eastAsia="en-GB"/>
        </w:rPr>
        <w:t xml:space="preserve">ozruchu mechanicznego, czyli sprawdzenia działania Systemu wentylacji A wraz z Szkolnym systemem zarządzającym w docelowej Lokalizacji, przeprowadzonej bez </w:t>
      </w:r>
      <w:r w:rsidR="009A04BF" w:rsidRPr="001246A6">
        <w:rPr>
          <w:rFonts w:cstheme="minorHAnsi"/>
          <w:lang w:eastAsia="en-GB"/>
        </w:rPr>
        <w:t xml:space="preserve">udziału uczniów dla każdego budowanego, mechanicznego, elektrycznego i pomiarowego elementu Demonstratora Systemu A, </w:t>
      </w:r>
    </w:p>
    <w:p w14:paraId="50486D8A" w14:textId="48AE229D" w:rsidR="009A04BF" w:rsidRPr="001246A6" w:rsidRDefault="009A04BF" w:rsidP="00040088">
      <w:pPr>
        <w:jc w:val="both"/>
        <w:rPr>
          <w:rFonts w:cstheme="minorHAnsi"/>
          <w:lang w:eastAsia="en-GB"/>
        </w:rPr>
      </w:pPr>
    </w:p>
    <w:p w14:paraId="5B72CDFB" w14:textId="13CE3692" w:rsidR="009A04BF" w:rsidRPr="001246A6" w:rsidRDefault="00110133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</w:t>
      </w:r>
      <w:r w:rsidR="00040088" w:rsidRPr="001246A6">
        <w:rPr>
          <w:rFonts w:cstheme="minorHAnsi"/>
          <w:lang w:eastAsia="en-GB"/>
        </w:rPr>
        <w:t>u</w:t>
      </w:r>
      <w:r w:rsidRPr="001246A6">
        <w:rPr>
          <w:rFonts w:cstheme="minorHAnsi"/>
          <w:lang w:eastAsia="en-GB"/>
        </w:rPr>
        <w:t xml:space="preserve"> wentylacji</w:t>
      </w:r>
      <w:r w:rsidR="009A04BF" w:rsidRPr="001246A6">
        <w:rPr>
          <w:rFonts w:cstheme="minorHAnsi"/>
          <w:lang w:eastAsia="en-GB"/>
        </w:rPr>
        <w:t xml:space="preserve">, czyli sprawdzenie działania Systemu wentylacji </w:t>
      </w:r>
      <w:r w:rsidR="1F2E192D" w:rsidRPr="001246A6">
        <w:rPr>
          <w:rFonts w:cstheme="minorHAnsi"/>
          <w:lang w:eastAsia="en-GB"/>
        </w:rPr>
        <w:t>A</w:t>
      </w:r>
      <w:r w:rsidR="009A04BF" w:rsidRPr="001246A6">
        <w:rPr>
          <w:rFonts w:cstheme="minorHAnsi"/>
          <w:lang w:eastAsia="en-GB"/>
        </w:rPr>
        <w:t xml:space="preserve"> w docelowej lokalizacji przeprowadzonej przy udzi</w:t>
      </w:r>
      <w:r w:rsidR="00040088" w:rsidRPr="001246A6">
        <w:rPr>
          <w:rFonts w:cstheme="minorHAnsi"/>
          <w:lang w:eastAsia="en-GB"/>
        </w:rPr>
        <w:t xml:space="preserve">ale uczniów, potwierdzającym uzyskanie wymaganej środowiskowej jakości powietrza, </w:t>
      </w:r>
    </w:p>
    <w:p w14:paraId="68770E5B" w14:textId="464E8C7D" w:rsidR="00110133" w:rsidRPr="001246A6" w:rsidRDefault="00110133" w:rsidP="2229B616">
      <w:pPr>
        <w:jc w:val="both"/>
        <w:rPr>
          <w:rFonts w:cstheme="minorHAnsi"/>
          <w:lang w:eastAsia="en-GB"/>
        </w:rPr>
      </w:pPr>
    </w:p>
    <w:p w14:paraId="4E70626A" w14:textId="61FE226D" w:rsidR="00110133" w:rsidRPr="001246A6" w:rsidRDefault="3402C88B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</w:t>
      </w:r>
      <w:r w:rsidR="2756DDCE" w:rsidRPr="001246A6">
        <w:rPr>
          <w:rFonts w:cstheme="minorHAnsi"/>
          <w:lang w:eastAsia="en-GB"/>
        </w:rPr>
        <w:t>u technologicznego</w:t>
      </w:r>
      <w:r w:rsidRPr="001246A6">
        <w:rPr>
          <w:rFonts w:cstheme="minorHAnsi"/>
          <w:lang w:eastAsia="en-GB"/>
        </w:rPr>
        <w:t xml:space="preserve"> Systemu wentylacji</w:t>
      </w:r>
      <w:r w:rsidR="47EB525C" w:rsidRPr="001246A6">
        <w:rPr>
          <w:rFonts w:cstheme="minorHAnsi"/>
          <w:lang w:eastAsia="en-GB"/>
        </w:rPr>
        <w:t xml:space="preserve"> A wraz z Szkolnym systemem zarządzającym potwierdzającym </w:t>
      </w:r>
      <w:r w:rsidR="2756DDCE" w:rsidRPr="001246A6">
        <w:rPr>
          <w:rFonts w:cstheme="minorHAnsi"/>
          <w:lang w:eastAsia="en-GB"/>
        </w:rPr>
        <w:t xml:space="preserve">prawidłowe zarządzanie i sterowanie Systemem </w:t>
      </w:r>
      <w:r w:rsidR="49E865CF" w:rsidRPr="001246A6">
        <w:rPr>
          <w:rFonts w:cstheme="minorHAnsi"/>
          <w:lang w:eastAsia="en-GB"/>
        </w:rPr>
        <w:t>wentylacji</w:t>
      </w:r>
      <w:r w:rsidR="2756DDCE" w:rsidRPr="001246A6">
        <w:rPr>
          <w:rFonts w:cstheme="minorHAnsi"/>
          <w:lang w:eastAsia="en-GB"/>
        </w:rPr>
        <w:t xml:space="preserve"> A. </w:t>
      </w:r>
    </w:p>
    <w:p w14:paraId="6142CD9A" w14:textId="07517137" w:rsidR="00953805" w:rsidRPr="001246A6" w:rsidRDefault="00953805" w:rsidP="2229B616">
      <w:pPr>
        <w:rPr>
          <w:rFonts w:cstheme="minorHAnsi"/>
          <w:lang w:eastAsia="en-GB"/>
        </w:rPr>
      </w:pPr>
    </w:p>
    <w:p w14:paraId="5A70F1DE" w14:textId="4E9C69AB" w:rsidR="00C4096E" w:rsidRPr="001246A6" w:rsidRDefault="7AFBAF22" w:rsidP="2229B61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 Demonstratora Systemu wentylacji A powinien trw</w:t>
      </w:r>
      <w:r w:rsidR="650C6F1A" w:rsidRPr="001246A6">
        <w:rPr>
          <w:rFonts w:cstheme="minorHAnsi"/>
          <w:lang w:eastAsia="en-GB"/>
        </w:rPr>
        <w:t>ać taką ilość</w:t>
      </w:r>
      <w:r w:rsidRPr="001246A6">
        <w:rPr>
          <w:rFonts w:cstheme="minorHAnsi"/>
          <w:lang w:eastAsia="en-GB"/>
        </w:rPr>
        <w:t xml:space="preserve"> czasu</w:t>
      </w:r>
      <w:r w:rsidR="650C6F1A" w:rsidRPr="001246A6">
        <w:rPr>
          <w:rFonts w:cstheme="minorHAnsi"/>
          <w:lang w:eastAsia="en-GB"/>
        </w:rPr>
        <w:t xml:space="preserve">, która potwierdzi </w:t>
      </w:r>
      <w:r w:rsidRPr="001246A6">
        <w:rPr>
          <w:rFonts w:cstheme="minorHAnsi"/>
          <w:lang w:eastAsia="en-GB"/>
        </w:rPr>
        <w:t xml:space="preserve">niezawodność pracy </w:t>
      </w:r>
      <w:r w:rsidR="650C6F1A" w:rsidRPr="001246A6">
        <w:rPr>
          <w:rFonts w:cstheme="minorHAnsi"/>
          <w:lang w:eastAsia="en-GB"/>
        </w:rPr>
        <w:t xml:space="preserve">Systemu </w:t>
      </w:r>
      <w:r w:rsidR="23961FCE" w:rsidRPr="001246A6">
        <w:rPr>
          <w:rFonts w:cstheme="minorHAnsi"/>
          <w:lang w:eastAsia="en-GB"/>
        </w:rPr>
        <w:t xml:space="preserve">wentylacji </w:t>
      </w:r>
      <w:r w:rsidR="650C6F1A" w:rsidRPr="001246A6">
        <w:rPr>
          <w:rFonts w:cstheme="minorHAnsi"/>
          <w:lang w:eastAsia="en-GB"/>
        </w:rPr>
        <w:t>A oraz gwarantuje</w:t>
      </w:r>
      <w:r w:rsidRPr="001246A6">
        <w:rPr>
          <w:rFonts w:cstheme="minorHAnsi"/>
          <w:lang w:eastAsia="en-GB"/>
        </w:rPr>
        <w:t xml:space="preserve"> prawidłowe przeprowadzenie Testów. Wykonawca sam określa, czas jaki powinien przeznaczyć na rozruch Systemu, jednak nie powinien on trwać krócej niż 1</w:t>
      </w:r>
      <w:r w:rsidR="7BB07633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3571C5FB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Zamawiający zastrzega sobie prawo do uczestnictwa podczas rozruchu. </w:t>
      </w:r>
    </w:p>
    <w:p w14:paraId="4A9D1CDE" w14:textId="5061153E" w:rsidR="00F154DD" w:rsidRPr="001246A6" w:rsidRDefault="00F154DD" w:rsidP="2229B616">
      <w:pPr>
        <w:rPr>
          <w:rFonts w:cstheme="minorHAnsi"/>
          <w:lang w:eastAsia="en-GB"/>
        </w:rPr>
      </w:pPr>
    </w:p>
    <w:p w14:paraId="53635072" w14:textId="7C1F6808" w:rsidR="004276C2" w:rsidRPr="001246A6" w:rsidRDefault="7AFBAF22" w:rsidP="2229B616">
      <w:pPr>
        <w:pStyle w:val="Nagwek2"/>
        <w:rPr>
          <w:rFonts w:cstheme="minorHAnsi"/>
        </w:rPr>
      </w:pPr>
      <w:bookmarkStart w:id="40" w:name="_Toc73430313"/>
      <w:r w:rsidRPr="001246A6">
        <w:rPr>
          <w:rFonts w:cstheme="minorHAnsi"/>
        </w:rPr>
        <w:t>I.II.5. Testy Systemu wentylacji A wraz z Szkolnym systemem zarządzającym</w:t>
      </w:r>
      <w:bookmarkEnd w:id="40"/>
      <w:r w:rsidRPr="001246A6">
        <w:rPr>
          <w:rFonts w:cstheme="minorHAnsi"/>
        </w:rPr>
        <w:t xml:space="preserve"> </w:t>
      </w:r>
    </w:p>
    <w:p w14:paraId="5BE6F3EA" w14:textId="59A8B769" w:rsidR="00C4096E" w:rsidRPr="001246A6" w:rsidRDefault="00C4096E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Testy Demonstratora Systemu wentylacji A wraz z Szkolnym system zarządzającym rozpoczną się nie wcześniej niż 7 dni po przekazaniu przez Wykonawcę Wyników Prac Etapu II przedstawionych w Tabeli </w:t>
      </w:r>
      <w:r w:rsidR="00655588" w:rsidRPr="001246A6">
        <w:rPr>
          <w:rFonts w:cstheme="minorHAnsi"/>
          <w:lang w:eastAsia="en-GB"/>
        </w:rPr>
        <w:t>I.II.1.</w:t>
      </w:r>
    </w:p>
    <w:p w14:paraId="6344F826" w14:textId="02D41613" w:rsidR="00C4096E" w:rsidRPr="001246A6" w:rsidRDefault="00C4096E" w:rsidP="00C4096E">
      <w:pPr>
        <w:jc w:val="both"/>
        <w:rPr>
          <w:rFonts w:cstheme="minorHAnsi"/>
          <w:lang w:eastAsia="en-GB"/>
        </w:rPr>
      </w:pPr>
    </w:p>
    <w:p w14:paraId="1D5F88F5" w14:textId="4343C2FF" w:rsidR="00C4096E" w:rsidRPr="001246A6" w:rsidRDefault="107038E9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Testy Demonstratora Systemu wentylacji A wraz z Szkolnym systemem zarządzającym mające na celu weryfikację zgodności z projektem, poprawności jego działania oraz spełnienia wymagań </w:t>
      </w:r>
      <w:r w:rsidR="4F151E1A" w:rsidRPr="001246A6">
        <w:rPr>
          <w:rFonts w:cstheme="minorHAnsi"/>
          <w:lang w:eastAsia="en-GB"/>
        </w:rPr>
        <w:t>Obligatoryjnych dla Demonstratora</w:t>
      </w:r>
      <w:r w:rsidR="67DE8E28" w:rsidRPr="001246A6">
        <w:rPr>
          <w:rFonts w:cstheme="minorHAnsi"/>
          <w:lang w:eastAsia="en-GB"/>
        </w:rPr>
        <w:t xml:space="preserve"> 6.1-6.13</w:t>
      </w:r>
      <w:r w:rsidR="4F151E1A" w:rsidRPr="001246A6">
        <w:rPr>
          <w:rFonts w:cstheme="minorHAnsi"/>
          <w:lang w:eastAsia="en-GB"/>
        </w:rPr>
        <w:t xml:space="preserve">, przedstawionych w Załączniku 1 do Regulaminu. </w:t>
      </w:r>
    </w:p>
    <w:p w14:paraId="383C0E04" w14:textId="55AE1784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Wyniki Testów Demonstratora Systemu A będą podlegać ocenie. </w:t>
      </w:r>
    </w:p>
    <w:p w14:paraId="12C91020" w14:textId="027B15B2" w:rsidR="005F6FB2" w:rsidRPr="001246A6" w:rsidRDefault="005F6FB2" w:rsidP="00C4096E">
      <w:pPr>
        <w:jc w:val="both"/>
        <w:rPr>
          <w:rFonts w:cstheme="minorHAnsi"/>
          <w:lang w:eastAsia="en-GB"/>
        </w:rPr>
      </w:pPr>
    </w:p>
    <w:p w14:paraId="46FC0B7B" w14:textId="4342935C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następujące testy Demonstratora Systemu A. </w:t>
      </w:r>
    </w:p>
    <w:p w14:paraId="6C1C1B1E" w14:textId="3F8D065A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4E292E6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C9CE72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7F6F934B" w14:textId="7E202728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197387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47938D9F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5CD4F0B2" w14:textId="5F51FC3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745A072" w14:textId="3DF62558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68AD5A80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4457792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4BD8D5A7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6F53AE1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3E0B6D46" w14:textId="38DC324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728211A7" w14:textId="3F16505B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ramach Testów Demonstratora Systemu A, na skutek:</w:t>
      </w:r>
    </w:p>
    <w:p w14:paraId="561581E2" w14:textId="69DD9886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A wraz z Szkolnym systemem zarządzającym, </w:t>
      </w:r>
    </w:p>
    <w:p w14:paraId="2ACDFF9F" w14:textId="7BC2DBE4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działań takich jak np. przerwa w dostawie energii elektrycznej w budynku, w którym prowadzone są Testy Systemu wentylacji A, pożar, katastrofa naturalna, stan wojenny lub strajk powszechny, z wyłączeniem stanu epidemii wywołanego wirusem SARS CoV-2. </w:t>
      </w:r>
    </w:p>
    <w:p w14:paraId="0FA64723" w14:textId="2AE1571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21D73E7D" w14:textId="1EE5BBA6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prowadzenia Testów Systemu wentylacji A adekwatnie do czasu trwania ww. okoliczności, lecz nie dłużej niż 1</w:t>
      </w:r>
      <w:r w:rsidR="621C5034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621C5034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</w:t>
      </w:r>
    </w:p>
    <w:p w14:paraId="17151108" w14:textId="42036589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175B13F6" w14:textId="40AAB12B" w:rsidR="005F6FB2" w:rsidRPr="001246A6" w:rsidRDefault="4F151E1A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może przeprowadzić ponownie Testy. </w:t>
      </w:r>
    </w:p>
    <w:p w14:paraId="388F3981" w14:textId="4CF2DA1B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4FE38F2B" w14:textId="5E3B5387" w:rsidR="005E6785" w:rsidRPr="001246A6" w:rsidRDefault="00F154DD" w:rsidP="005E6785">
      <w:pPr>
        <w:pStyle w:val="Nagwek2"/>
        <w:rPr>
          <w:rFonts w:cstheme="minorHAnsi"/>
        </w:rPr>
      </w:pPr>
      <w:bookmarkStart w:id="41" w:name="_Toc73430314"/>
      <w:r w:rsidRPr="001246A6">
        <w:rPr>
          <w:rFonts w:cstheme="minorHAnsi"/>
        </w:rPr>
        <w:t>I.II.5</w:t>
      </w:r>
      <w:r w:rsidR="005F6FB2" w:rsidRPr="001246A6">
        <w:rPr>
          <w:rFonts w:cstheme="minorHAnsi"/>
        </w:rPr>
        <w:t>.</w:t>
      </w:r>
      <w:r w:rsidRPr="001246A6">
        <w:rPr>
          <w:rFonts w:cstheme="minorHAnsi"/>
        </w:rPr>
        <w:t>1.</w:t>
      </w:r>
      <w:r w:rsidR="005F6FB2" w:rsidRPr="001246A6">
        <w:rPr>
          <w:rFonts w:cstheme="minorHAnsi"/>
        </w:rPr>
        <w:t xml:space="preserve"> Przygotowanie Środowiska Testowego</w:t>
      </w:r>
      <w:bookmarkEnd w:id="41"/>
    </w:p>
    <w:p w14:paraId="3FC09CF7" w14:textId="0C28A640" w:rsidR="005F6FB2" w:rsidRPr="001246A6" w:rsidRDefault="00B26D10" w:rsidP="3E2046CA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we wskazanej przez Zamawiającego Lokalizacji przygotuje Środowisko Testowe </w:t>
      </w:r>
      <w:r w:rsidR="00871BEC" w:rsidRPr="001246A6">
        <w:rPr>
          <w:rFonts w:cstheme="minorHAnsi"/>
        </w:rPr>
        <w:t xml:space="preserve">umożliwiające przeprowadzenie Testów Demonstratora Systemu wentylacji A wraz z Szkolnym systemem zarządzającym. </w:t>
      </w:r>
    </w:p>
    <w:p w14:paraId="27440DD3" w14:textId="639FAF4C" w:rsidR="00871BEC" w:rsidRPr="001246A6" w:rsidRDefault="00871BEC" w:rsidP="3E2046CA">
      <w:pPr>
        <w:jc w:val="both"/>
        <w:rPr>
          <w:rFonts w:cstheme="minorHAnsi"/>
        </w:rPr>
      </w:pPr>
    </w:p>
    <w:p w14:paraId="0014D925" w14:textId="2D04B1C7" w:rsidR="00871BEC" w:rsidRPr="001246A6" w:rsidRDefault="00871BEC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W szczególności </w:t>
      </w:r>
      <w:r w:rsidR="00335E1D" w:rsidRPr="001246A6">
        <w:rPr>
          <w:rFonts w:cstheme="minorHAnsi"/>
        </w:rPr>
        <w:t xml:space="preserve">Wykonawca </w:t>
      </w:r>
      <w:r w:rsidRPr="001246A6">
        <w:rPr>
          <w:rFonts w:cstheme="minorHAnsi"/>
        </w:rPr>
        <w:t>przygotuje w ramach wynagrodzenia wskazanego w ART.22 Umowy:</w:t>
      </w:r>
    </w:p>
    <w:p w14:paraId="3BA0C9EB" w14:textId="28ECF2BD" w:rsidR="00871BEC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Eksploatację Systemu wentylacji A dla 15 Sal lekcyjnych (z </w:t>
      </w:r>
      <w:r w:rsidR="00B14F1F" w:rsidRPr="001246A6">
        <w:rPr>
          <w:rFonts w:cstheme="minorHAnsi"/>
        </w:rPr>
        <w:t xml:space="preserve">zastrzeżeniem </w:t>
      </w:r>
      <w:r w:rsidR="00335E1D" w:rsidRPr="001246A6">
        <w:rPr>
          <w:rFonts w:cstheme="minorHAnsi"/>
        </w:rPr>
        <w:t xml:space="preserve">opcji </w:t>
      </w:r>
      <w:r w:rsidRPr="001246A6">
        <w:rPr>
          <w:rFonts w:cstheme="minorHAnsi"/>
        </w:rPr>
        <w:t xml:space="preserve">opisanym w Umowie) oraz Szkolny system zarządzający – 1 szt. Testy Demonstratora Systemu wentylacji A wraz z Szkolnym systemem zarządzającym będę trwały przez okres 30 dni, przy czym Czas eksploatacji Systemu wentylacji A przez </w:t>
      </w:r>
      <w:r w:rsidR="00665956" w:rsidRPr="001246A6">
        <w:rPr>
          <w:rFonts w:cstheme="minorHAnsi"/>
        </w:rPr>
        <w:t>Użytkownik</w:t>
      </w:r>
      <w:r w:rsidRPr="001246A6">
        <w:rPr>
          <w:rFonts w:cstheme="minorHAnsi"/>
        </w:rPr>
        <w:t xml:space="preserve">ów nie będzie krótszy niż </w:t>
      </w:r>
      <w:r w:rsidR="4EC59501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 dni w tygodniu.  </w:t>
      </w:r>
    </w:p>
    <w:p w14:paraId="0DF20649" w14:textId="7D4E3508" w:rsidR="00871BEC" w:rsidRPr="001246A6" w:rsidRDefault="1F13596C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>Demonstrator Systemu wentylacji A wraz z Szkolnym systemem zarządzającym zgodny</w:t>
      </w:r>
      <w:r w:rsidR="742D6D4C" w:rsidRPr="001246A6">
        <w:rPr>
          <w:rFonts w:cstheme="minorHAnsi"/>
        </w:rPr>
        <w:t xml:space="preserve"> z Wymaganiami Obligatoryjnymi 1.1-1.10, 2.1-2.1</w:t>
      </w:r>
      <w:r w:rsidR="15229B6F" w:rsidRPr="001246A6">
        <w:rPr>
          <w:rFonts w:cstheme="minorHAnsi"/>
        </w:rPr>
        <w:t>1</w:t>
      </w:r>
      <w:r w:rsidR="742D6D4C" w:rsidRPr="001246A6">
        <w:rPr>
          <w:rFonts w:cstheme="minorHAnsi"/>
        </w:rPr>
        <w:t>, 3.1-3.20, 4.1-4.1</w:t>
      </w:r>
      <w:r w:rsidR="30984428" w:rsidRPr="001246A6">
        <w:rPr>
          <w:rFonts w:cstheme="minorHAnsi"/>
        </w:rPr>
        <w:t>2</w:t>
      </w:r>
      <w:r w:rsidR="742D6D4C" w:rsidRPr="001246A6">
        <w:rPr>
          <w:rFonts w:cstheme="minorHAnsi"/>
        </w:rPr>
        <w:t>, 5.1-5.</w:t>
      </w:r>
      <w:r w:rsidR="346AE6F9" w:rsidRPr="001246A6">
        <w:rPr>
          <w:rFonts w:cstheme="minorHAnsi"/>
        </w:rPr>
        <w:t>17</w:t>
      </w:r>
      <w:r w:rsidR="742D6D4C" w:rsidRPr="001246A6">
        <w:rPr>
          <w:rFonts w:cstheme="minorHAnsi"/>
        </w:rPr>
        <w:t>, 6.1-6.</w:t>
      </w:r>
      <w:r w:rsidR="2901FE56" w:rsidRPr="001246A6">
        <w:rPr>
          <w:rFonts w:cstheme="minorHAnsi"/>
        </w:rPr>
        <w:t>9 parametrami</w:t>
      </w:r>
      <w:r w:rsidR="742D6D4C" w:rsidRPr="001246A6">
        <w:rPr>
          <w:rFonts w:cstheme="minorHAnsi"/>
        </w:rPr>
        <w:t xml:space="preserve"> konkursowymi 7.17.8 przedstawionych w Załączniku nr 1 do Regulaminu. </w:t>
      </w:r>
    </w:p>
    <w:p w14:paraId="72A1EB2C" w14:textId="5FBBDDF6" w:rsidR="000772CE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Personel techniczny, przeszkolony i przygotowany do obsługi Systemu </w:t>
      </w:r>
      <w:r w:rsidR="40190787" w:rsidRPr="001246A6">
        <w:rPr>
          <w:rFonts w:cstheme="minorHAnsi"/>
        </w:rPr>
        <w:t>w</w:t>
      </w:r>
      <w:r w:rsidR="0F2BC19C" w:rsidRPr="001246A6">
        <w:rPr>
          <w:rFonts w:cstheme="minorHAnsi"/>
        </w:rPr>
        <w:t>entylacji</w:t>
      </w:r>
      <w:r w:rsidR="6174169E" w:rsidRPr="001246A6">
        <w:rPr>
          <w:rFonts w:cstheme="minorHAnsi"/>
        </w:rPr>
        <w:t xml:space="preserve"> A</w:t>
      </w:r>
      <w:r w:rsidRPr="001246A6">
        <w:rPr>
          <w:rFonts w:cstheme="minorHAnsi"/>
        </w:rPr>
        <w:t xml:space="preserve"> wraz z Szkolnym systemem zarządzającym podczas prowadzenia Testów.</w:t>
      </w:r>
    </w:p>
    <w:p w14:paraId="55676692" w14:textId="54C261D0" w:rsidR="000772CE" w:rsidRPr="001246A6" w:rsidRDefault="000772CE" w:rsidP="000772CE">
      <w:pPr>
        <w:jc w:val="both"/>
        <w:rPr>
          <w:rFonts w:cstheme="minorHAnsi"/>
        </w:rPr>
      </w:pPr>
    </w:p>
    <w:p w14:paraId="402F40D4" w14:textId="7D2850CB" w:rsidR="000772CE" w:rsidRPr="001246A6" w:rsidRDefault="000772CE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zastrzega sobie prawo do inspekcji Demonstratora Systemu wentylacji A wraz z Szkolnym systemem zarządzającym podczas Testów. </w:t>
      </w:r>
    </w:p>
    <w:p w14:paraId="3F99D7F2" w14:textId="3FDAF414" w:rsidR="005F6FB2" w:rsidRPr="001246A6" w:rsidRDefault="1CBD47FD" w:rsidP="04041D69">
      <w:pPr>
        <w:pStyle w:val="Nagwek2"/>
        <w:rPr>
          <w:rFonts w:cstheme="minorHAnsi"/>
        </w:rPr>
      </w:pPr>
      <w:bookmarkStart w:id="42" w:name="_Toc73430315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2.</w:t>
      </w:r>
      <w:r w:rsidR="4F151E1A" w:rsidRPr="001246A6">
        <w:rPr>
          <w:rFonts w:cstheme="minorHAnsi"/>
        </w:rPr>
        <w:t xml:space="preserve"> Procedura Testowa dla Systemu wentylacji A wraz z Szkolnym systemem zarządzającym</w:t>
      </w:r>
      <w:bookmarkEnd w:id="42"/>
    </w:p>
    <w:p w14:paraId="5FE8CFE0" w14:textId="4A500CC4" w:rsidR="000203BF" w:rsidRPr="001246A6" w:rsidRDefault="742D6D4C" w:rsidP="005C0DC4">
      <w:pPr>
        <w:rPr>
          <w:rFonts w:cstheme="minorHAnsi"/>
          <w:b/>
          <w:bCs/>
        </w:rPr>
      </w:pPr>
      <w:r w:rsidRPr="001246A6">
        <w:rPr>
          <w:rFonts w:cstheme="minorHAnsi"/>
          <w:b/>
        </w:rPr>
        <w:t xml:space="preserve">Test </w:t>
      </w:r>
      <w:r w:rsidR="28A61E75" w:rsidRPr="001246A6">
        <w:rPr>
          <w:rFonts w:cstheme="minorHAnsi"/>
          <w:b/>
        </w:rPr>
        <w:t>A.</w:t>
      </w:r>
      <w:r w:rsidR="53CE88DB" w:rsidRPr="001246A6">
        <w:rPr>
          <w:rFonts w:cstheme="minorHAnsi"/>
          <w:b/>
        </w:rPr>
        <w:t>1</w:t>
      </w:r>
      <w:r w:rsidR="534B8D29" w:rsidRPr="001246A6">
        <w:rPr>
          <w:rFonts w:cstheme="minorHAnsi"/>
          <w:b/>
        </w:rPr>
        <w:t>0</w:t>
      </w:r>
      <w:r w:rsidRPr="001246A6">
        <w:rPr>
          <w:rFonts w:cstheme="minorHAnsi"/>
          <w:b/>
        </w:rPr>
        <w:t>. Test jakościowy</w:t>
      </w:r>
      <w:r w:rsidRPr="001246A6">
        <w:rPr>
          <w:rFonts w:cstheme="minorHAnsi"/>
        </w:rPr>
        <w:t xml:space="preserve"> będzie dotyczył spełnienia przez Demonstrator Systemu wentylacji A wraz z Szkolnym systemem zarządzającym Wymagania Konkursowego 7.1 deklarowanego przez Wykonawcę w Ofercie oraz Wymagań Obligatoryjnych 6.1-6.1</w:t>
      </w:r>
      <w:r w:rsidR="49D7DDFE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, zgodnie z Załącznikiem nr 1 do Regulaminu. </w:t>
      </w:r>
    </w:p>
    <w:p w14:paraId="43FF5772" w14:textId="768D09CD" w:rsidR="045F4FC9" w:rsidRPr="001246A6" w:rsidRDefault="045F4FC9" w:rsidP="04041D69">
      <w:pPr>
        <w:rPr>
          <w:rFonts w:cstheme="minorHAnsi"/>
        </w:rPr>
      </w:pPr>
    </w:p>
    <w:p w14:paraId="2A3E57D3" w14:textId="51DD61E3" w:rsidR="000772CE" w:rsidRPr="001246A6" w:rsidRDefault="30F7029F" w:rsidP="045F4FC9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Podczas Testu System wentylacji A wraz z Szkolnym systemem zarządzającym</w:t>
      </w:r>
      <w:r w:rsidR="46AE37FB" w:rsidRPr="001246A6">
        <w:rPr>
          <w:rFonts w:cstheme="minorHAnsi"/>
          <w:lang w:eastAsia="en-GB"/>
        </w:rPr>
        <w:t>, System A</w:t>
      </w:r>
      <w:r w:rsidRPr="001246A6">
        <w:rPr>
          <w:rFonts w:cstheme="minorHAnsi"/>
          <w:lang w:eastAsia="en-GB"/>
        </w:rPr>
        <w:t xml:space="preserve"> pracuje w sposób normalny zgodnie z rzeczywistym zanieczyszczeniem środowiska zewnętrznego oraz emisją zanieczyszczeń w środku Sal lekcyjnych, przez okres </w:t>
      </w:r>
      <w:r w:rsidR="5394803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dni. </w:t>
      </w:r>
    </w:p>
    <w:p w14:paraId="1DCCFBEC" w14:textId="13F9617F" w:rsidR="008A3BE1" w:rsidRPr="001246A6" w:rsidRDefault="008A3BE1" w:rsidP="000772CE">
      <w:pPr>
        <w:rPr>
          <w:rFonts w:cstheme="minorHAnsi"/>
          <w:lang w:eastAsia="en-GB"/>
        </w:rPr>
      </w:pPr>
    </w:p>
    <w:p w14:paraId="611DF7B6" w14:textId="47B389E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63A4222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669B4200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F2DE17D" w14:textId="46B40E0C" w:rsidR="008A3BE1" w:rsidRPr="001246A6" w:rsidRDefault="008A3BE1" w:rsidP="000772CE">
      <w:pPr>
        <w:rPr>
          <w:rFonts w:cstheme="minorHAnsi"/>
          <w:lang w:eastAsia="en-GB"/>
        </w:rPr>
      </w:pPr>
    </w:p>
    <w:p w14:paraId="048BBC47" w14:textId="6879557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11CFBD86" w14:textId="55CAD269" w:rsidR="008A3BE1" w:rsidRPr="001246A6" w:rsidRDefault="008A3BE1" w:rsidP="000772CE">
      <w:pPr>
        <w:rPr>
          <w:rFonts w:cstheme="minorHAnsi"/>
          <w:lang w:eastAsia="en-GB"/>
        </w:rPr>
      </w:pPr>
    </w:p>
    <w:p w14:paraId="60F6DDE2" w14:textId="048A902E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wraz z Szkolnym systemem zarządzającym jest uruchomiony zgodnie z Rozruchem Systemu </w:t>
      </w:r>
      <w:r w:rsidR="42AE7AD5" w:rsidRPr="001246A6">
        <w:rPr>
          <w:rFonts w:cstheme="minorHAnsi"/>
          <w:lang w:eastAsia="en-GB"/>
        </w:rPr>
        <w:t>wentylacji A</w:t>
      </w:r>
      <w:r w:rsidR="61A4CFCE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opisanym w punkcie I.II.5. </w:t>
      </w:r>
    </w:p>
    <w:p w14:paraId="59167C0E" w14:textId="774A01D8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A </w:t>
      </w:r>
      <w:r w:rsidR="32018474" w:rsidRPr="001246A6">
        <w:rPr>
          <w:rFonts w:cstheme="minorHAnsi"/>
          <w:lang w:eastAsia="en-GB"/>
        </w:rPr>
        <w:t xml:space="preserve">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="32018474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>przeprowadzi pomiary stężenia dwutlenku węgla w wybranych Salach lekcyjnych.</w:t>
      </w:r>
    </w:p>
    <w:p w14:paraId="7559B1CA" w14:textId="3DB8F1E9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</w:t>
      </w:r>
      <w:r w:rsidR="3CF68958" w:rsidRPr="001246A6">
        <w:rPr>
          <w:rFonts w:cstheme="minorHAnsi"/>
          <w:lang w:eastAsia="en-GB"/>
        </w:rPr>
        <w:t xml:space="preserve">A 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Pr="001246A6">
        <w:rPr>
          <w:rFonts w:cstheme="minorHAnsi"/>
          <w:lang w:eastAsia="en-GB"/>
        </w:rPr>
        <w:t xml:space="preserve"> przeprowadzi pomiary koncentracji cząstek PM2.5 w wybranych Salach lekcyjnych. </w:t>
      </w:r>
    </w:p>
    <w:p w14:paraId="03B6B139" w14:textId="77777777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przeprowadzi pomiary zużycia energii elektrycznej w wybranych Salach lekcyjnych. </w:t>
      </w:r>
    </w:p>
    <w:p w14:paraId="0AC86460" w14:textId="255A4CAB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pozostawia System w stanie pracującym.  </w:t>
      </w:r>
    </w:p>
    <w:p w14:paraId="6025DA73" w14:textId="3D7D12E7" w:rsidR="000772CE" w:rsidRPr="001246A6" w:rsidRDefault="000772CE" w:rsidP="000772CE">
      <w:pPr>
        <w:rPr>
          <w:rFonts w:cstheme="minorHAnsi"/>
          <w:lang w:eastAsia="en-GB"/>
        </w:rPr>
      </w:pPr>
    </w:p>
    <w:p w14:paraId="024AF027" w14:textId="44B1D7BD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6B7551D2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F26F79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po </w:t>
      </w:r>
      <w:r w:rsidR="6E500238" w:rsidRPr="001246A6">
        <w:rPr>
          <w:rFonts w:cstheme="minorHAnsi"/>
          <w:lang w:eastAsia="en-GB"/>
        </w:rPr>
        <w:t>7</w:t>
      </w:r>
      <w:r w:rsidRPr="001246A6">
        <w:rPr>
          <w:rFonts w:cstheme="minorHAnsi"/>
          <w:lang w:eastAsia="en-GB"/>
        </w:rPr>
        <w:t xml:space="preserve"> i 14 dniach od pierwszego Testu. </w:t>
      </w:r>
    </w:p>
    <w:p w14:paraId="2CE6CCCE" w14:textId="6AC4F41B" w:rsidR="008A3BE1" w:rsidRPr="001246A6" w:rsidRDefault="008A3BE1" w:rsidP="000772CE">
      <w:pPr>
        <w:rPr>
          <w:rFonts w:cstheme="minorHAnsi"/>
          <w:lang w:eastAsia="en-GB"/>
        </w:rPr>
      </w:pPr>
    </w:p>
    <w:p w14:paraId="6AFCE5D1" w14:textId="5451265A" w:rsidR="008A3BE1" w:rsidRPr="001246A6" w:rsidRDefault="008A3BE1" w:rsidP="008A3BE1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 xml:space="preserve">Test </w:t>
      </w:r>
      <w:r w:rsidR="361B02D6" w:rsidRPr="001246A6">
        <w:rPr>
          <w:rFonts w:cstheme="minorHAnsi"/>
          <w:b/>
          <w:bCs/>
          <w:lang w:eastAsia="en-GB"/>
        </w:rPr>
        <w:t>A</w:t>
      </w:r>
      <w:r w:rsidR="295C61B3"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bCs/>
          <w:lang w:eastAsia="en-GB"/>
        </w:rPr>
        <w:t>2</w:t>
      </w:r>
      <w:r w:rsidR="384CF394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 xml:space="preserve">. Test </w:t>
      </w:r>
      <w:r w:rsidR="0F2FC847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bCs/>
          <w:lang w:eastAsia="en-GB"/>
        </w:rPr>
        <w:t xml:space="preserve"> dniowy ilościowy </w:t>
      </w:r>
      <w:r w:rsidRPr="001246A6">
        <w:rPr>
          <w:rFonts w:cstheme="minorHAnsi"/>
          <w:lang w:eastAsia="en-GB"/>
        </w:rPr>
        <w:t>będzie dotyczył spełnienia przez Demonstrator Systemu wentylacji A wraz z Szkolnym systemem zarządzającym Wymagań Konkursowych 7.1 deklarowanego przez Wykonawcę w Ofercie.</w:t>
      </w:r>
    </w:p>
    <w:p w14:paraId="671961FE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20D58D2C" w14:textId="2581AC5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</w:t>
      </w:r>
      <w:r w:rsidR="532FDF3D" w:rsidRPr="001246A6">
        <w:rPr>
          <w:rFonts w:cstheme="minorHAnsi"/>
          <w:lang w:eastAsia="en-GB"/>
        </w:rPr>
        <w:t>A</w:t>
      </w:r>
      <w:r w:rsidR="79D67CDE" w:rsidRPr="001246A6">
        <w:rPr>
          <w:rFonts w:cstheme="minorHAnsi"/>
          <w:lang w:eastAsia="en-GB"/>
        </w:rPr>
        <w:t>.20</w:t>
      </w:r>
      <w:r w:rsidR="39BC080B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</w:t>
      </w:r>
      <w:r w:rsidR="3C76A19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dniowy zostanie przeprowadzony zgodnie z </w:t>
      </w:r>
      <w:r w:rsidR="2375E3A5" w:rsidRPr="001246A6">
        <w:rPr>
          <w:rFonts w:cstheme="minorHAnsi"/>
          <w:lang w:eastAsia="en-GB"/>
        </w:rPr>
        <w:t>poniższą</w:t>
      </w:r>
      <w:r w:rsidRPr="001246A6">
        <w:rPr>
          <w:rFonts w:cstheme="minorHAnsi"/>
          <w:lang w:eastAsia="en-GB"/>
        </w:rPr>
        <w:t xml:space="preserve"> procedurą. </w:t>
      </w:r>
    </w:p>
    <w:p w14:paraId="723D0594" w14:textId="11D67771" w:rsidR="008A3BE1" w:rsidRPr="001246A6" w:rsidRDefault="008A3BE1" w:rsidP="000772CE">
      <w:pPr>
        <w:rPr>
          <w:rFonts w:cstheme="minorHAnsi"/>
          <w:lang w:eastAsia="en-GB"/>
        </w:rPr>
      </w:pPr>
    </w:p>
    <w:p w14:paraId="6BB0D774" w14:textId="77902393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3C11B637" w14:textId="3442DD6F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I.II.4.</w:t>
      </w:r>
    </w:p>
    <w:p w14:paraId="0435B1E9" w14:textId="38930A42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pracuje nieprzerwanie przez okres </w:t>
      </w:r>
      <w:r w:rsidR="3D7986DE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dni, podczas których zmierzony jest przyrost stężenia dwutlenku węgl</w:t>
      </w:r>
      <w:r w:rsidR="00FC7656" w:rsidRPr="001246A6">
        <w:rPr>
          <w:rFonts w:cstheme="minorHAnsi"/>
          <w:lang w:eastAsia="en-GB"/>
        </w:rPr>
        <w:t xml:space="preserve">a, </w:t>
      </w:r>
    </w:p>
    <w:p w14:paraId="19ACC896" w14:textId="3EB0A840" w:rsidR="00FC7656" w:rsidRPr="001246A6" w:rsidRDefault="5FC035A6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Po </w:t>
      </w:r>
      <w:r w:rsidR="220E4B4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542CDCF7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6074C0E2" w14:textId="4E5DA6B5" w:rsidR="005F6FB2" w:rsidRPr="001246A6" w:rsidRDefault="1CBD47FD" w:rsidP="04041D69">
      <w:pPr>
        <w:pStyle w:val="Nagwek2"/>
        <w:rPr>
          <w:rFonts w:cstheme="minorHAnsi"/>
        </w:rPr>
      </w:pPr>
      <w:bookmarkStart w:id="43" w:name="_Toc73430316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3.</w:t>
      </w:r>
      <w:r w:rsidR="4F151E1A" w:rsidRPr="001246A6">
        <w:rPr>
          <w:rFonts w:cstheme="minorHAnsi"/>
        </w:rPr>
        <w:t xml:space="preserve"> Wynik oczekiwany Testów Systemu Demonstratora A</w:t>
      </w:r>
      <w:bookmarkEnd w:id="43"/>
    </w:p>
    <w:p w14:paraId="1635E9EA" w14:textId="77902393" w:rsidR="00F2144E" w:rsidRPr="001246A6" w:rsidRDefault="7750F70C" w:rsidP="005C0DC4">
      <w:pPr>
        <w:rPr>
          <w:rFonts w:cstheme="minorHAnsi"/>
          <w:b/>
          <w:bCs/>
        </w:rPr>
      </w:pPr>
      <w:r w:rsidRPr="001246A6">
        <w:rPr>
          <w:rFonts w:cstheme="minorHAnsi"/>
        </w:rPr>
        <w:t>Oczekiwane wyniki testów:</w:t>
      </w:r>
    </w:p>
    <w:p w14:paraId="0C5AA6E8" w14:textId="104EF1F9" w:rsidR="2FFF7F0D" w:rsidRPr="001246A6" w:rsidRDefault="2FFF7F0D" w:rsidP="2FFF7F0D">
      <w:pPr>
        <w:rPr>
          <w:rFonts w:cstheme="minorHAnsi"/>
          <w:b/>
          <w:bCs/>
          <w:lang w:eastAsia="en-GB"/>
        </w:rPr>
      </w:pPr>
    </w:p>
    <w:p w14:paraId="508E5685" w14:textId="77902393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2FB2622F" w:rsidRPr="001246A6">
        <w:rPr>
          <w:rFonts w:cstheme="minorHAnsi"/>
          <w:b/>
          <w:bCs/>
          <w:lang w:eastAsia="en-GB"/>
        </w:rPr>
        <w:t>A.</w:t>
      </w:r>
      <w:r w:rsidR="35C1E59F" w:rsidRPr="001246A6">
        <w:rPr>
          <w:rFonts w:cstheme="minorHAnsi"/>
          <w:b/>
          <w:bCs/>
          <w:lang w:eastAsia="en-GB"/>
        </w:rPr>
        <w:t>1</w:t>
      </w:r>
      <w:r w:rsidR="2C4EE6D3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jakościowy.</w:t>
      </w:r>
    </w:p>
    <w:p w14:paraId="5D3A21F0" w14:textId="77902393" w:rsidR="001B3952" w:rsidRPr="001246A6" w:rsidRDefault="001B3952" w:rsidP="001B3952">
      <w:pPr>
        <w:rPr>
          <w:rFonts w:cstheme="minorHAnsi"/>
          <w:lang w:eastAsia="en-GB"/>
        </w:rPr>
      </w:pPr>
    </w:p>
    <w:p w14:paraId="09EE0CEA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 jakościowy jest uznany za pozytywny</w:t>
      </w:r>
      <w:r w:rsidR="1E66B6B5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jeśli, </w:t>
      </w:r>
    </w:p>
    <w:p w14:paraId="16E880B0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</w:p>
    <w:p w14:paraId="76852B9C" w14:textId="7A95637C" w:rsidR="001B3952" w:rsidRPr="001246A6" w:rsidRDefault="7750F70C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2AF12CD4" w:rsidRPr="001246A6">
        <w:rPr>
          <w:rFonts w:cstheme="minorHAnsi"/>
          <w:lang w:eastAsia="en-GB"/>
        </w:rPr>
        <w:t>, zużycia energii</w:t>
      </w:r>
      <w:r w:rsidRPr="001246A6">
        <w:rPr>
          <w:rFonts w:cstheme="minorHAnsi"/>
          <w:lang w:eastAsia="en-GB"/>
        </w:rPr>
        <w:t xml:space="preserve"> będą spełniały Wymagania Obligatoryjne 6.1-6.1</w:t>
      </w:r>
      <w:r w:rsidR="614AD5B0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2BB2659B" w14:textId="5266735C" w:rsidR="001B3952" w:rsidRPr="001246A6" w:rsidRDefault="001B3952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wartości parametrów konkursowych 7.1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2FA6C2C5" w14:textId="1EAF7ED0" w:rsidR="001B3952" w:rsidRPr="001246A6" w:rsidRDefault="001B3952" w:rsidP="001B3952">
      <w:pPr>
        <w:rPr>
          <w:rFonts w:cstheme="minorHAnsi"/>
          <w:lang w:eastAsia="en-GB"/>
        </w:rPr>
      </w:pPr>
    </w:p>
    <w:p w14:paraId="4DA0B932" w14:textId="41A14D4D" w:rsidR="001B3952" w:rsidRPr="001246A6" w:rsidRDefault="001B3952" w:rsidP="001B3952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641F5D42" w14:textId="0BA1D7EC" w:rsidR="001B3952" w:rsidRPr="001246A6" w:rsidRDefault="001B3952" w:rsidP="001B3952">
      <w:pPr>
        <w:rPr>
          <w:rFonts w:cstheme="minorHAnsi"/>
          <w:lang w:eastAsia="en-GB"/>
        </w:rPr>
      </w:pPr>
    </w:p>
    <w:p w14:paraId="5AE536C6" w14:textId="47EFCE2B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138CF839" w:rsidRPr="001246A6">
        <w:rPr>
          <w:rFonts w:cstheme="minorHAnsi"/>
          <w:b/>
          <w:bCs/>
          <w:lang w:eastAsia="en-GB"/>
        </w:rPr>
        <w:t>A.</w:t>
      </w:r>
      <w:r w:rsidRPr="001246A6">
        <w:rPr>
          <w:rFonts w:cstheme="minorHAnsi"/>
          <w:b/>
          <w:bCs/>
          <w:lang w:eastAsia="en-GB"/>
        </w:rPr>
        <w:t>2</w:t>
      </w:r>
      <w:r w:rsidR="59F2B49F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</w:t>
      </w:r>
      <w:r w:rsidR="52E0203C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7729A5A4" w14:textId="7726A8AC" w:rsidR="001B3952" w:rsidRPr="001246A6" w:rsidRDefault="001B3952" w:rsidP="001B3952">
      <w:pPr>
        <w:rPr>
          <w:rFonts w:cstheme="minorHAnsi"/>
          <w:lang w:eastAsia="en-GB"/>
        </w:rPr>
      </w:pPr>
    </w:p>
    <w:p w14:paraId="2121C4A6" w14:textId="581C1081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5EC1FE2" w:rsidRPr="001246A6">
        <w:rPr>
          <w:rFonts w:cstheme="minorHAnsi"/>
          <w:lang w:eastAsia="en-GB"/>
        </w:rPr>
        <w:t>A.20,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6BA90BEF" w14:textId="3413B00A" w:rsidR="001B3952" w:rsidRPr="001246A6" w:rsidRDefault="001B3952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wartość parametrów konkursowych 7.1 będ</w:t>
      </w:r>
      <w:r w:rsidR="70973B15" w:rsidRPr="001246A6">
        <w:rPr>
          <w:rFonts w:cstheme="minorHAnsi"/>
          <w:lang w:eastAsia="en-GB"/>
        </w:rPr>
        <w:t>zie</w:t>
      </w:r>
      <w:r w:rsidRPr="001246A6">
        <w:rPr>
          <w:rFonts w:cstheme="minorHAnsi"/>
          <w:lang w:eastAsia="en-GB"/>
        </w:rPr>
        <w:t xml:space="preserve"> równe bądź wyższ</w:t>
      </w:r>
      <w:r w:rsidR="1894EEC2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17DAC56A" w14:textId="77777777" w:rsidR="001B3952" w:rsidRPr="001246A6" w:rsidRDefault="001B3952" w:rsidP="001B3952">
      <w:pPr>
        <w:rPr>
          <w:rFonts w:cstheme="minorHAnsi"/>
          <w:lang w:eastAsia="en-GB"/>
        </w:rPr>
      </w:pPr>
    </w:p>
    <w:p w14:paraId="1215BCC2" w14:textId="77902393" w:rsidR="005F6FB2" w:rsidRPr="001246A6" w:rsidRDefault="7750F70C" w:rsidP="04041D69">
      <w:pPr>
        <w:pStyle w:val="Nagwek2"/>
        <w:ind w:firstLine="720"/>
        <w:rPr>
          <w:rFonts w:cstheme="minorHAnsi"/>
        </w:rPr>
      </w:pPr>
      <w:bookmarkStart w:id="44" w:name="_Toc73430317"/>
      <w:r w:rsidRPr="001246A6">
        <w:rPr>
          <w:rFonts w:cstheme="minorHAnsi"/>
        </w:rPr>
        <w:t>I.II.5.4</w:t>
      </w:r>
      <w:r w:rsidR="4F151E1A" w:rsidRPr="001246A6">
        <w:rPr>
          <w:rFonts w:cstheme="minorHAnsi"/>
        </w:rPr>
        <w:t>. Ocena wyników Prac Etapu II</w:t>
      </w:r>
      <w:bookmarkEnd w:id="44"/>
    </w:p>
    <w:p w14:paraId="3D136763" w14:textId="70DA2F92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dostarczeniu wszystkich wymaganych Wyników Prac etapu II, zgodnie z Tabelą I.II.1. Wyniki Prac Etapu II</w:t>
      </w:r>
      <w:r w:rsidR="1C38C279" w:rsidRPr="001246A6">
        <w:rPr>
          <w:rFonts w:cstheme="minorHAnsi"/>
          <w:lang w:eastAsia="en-GB"/>
        </w:rPr>
        <w:t xml:space="preserve"> </w:t>
      </w:r>
      <w:r w:rsidR="25BE25CB" w:rsidRPr="001246A6">
        <w:rPr>
          <w:rFonts w:cstheme="minorHAnsi"/>
          <w:lang w:eastAsia="en-GB"/>
        </w:rPr>
        <w:t>o</w:t>
      </w:r>
      <w:r w:rsidRPr="001246A6">
        <w:rPr>
          <w:rFonts w:cstheme="minorHAnsi"/>
          <w:lang w:eastAsia="en-GB"/>
        </w:rPr>
        <w:t>raz przedstawieniu Raportu z Tes</w:t>
      </w:r>
      <w:r w:rsidR="00655588" w:rsidRPr="001246A6">
        <w:rPr>
          <w:rFonts w:cstheme="minorHAnsi"/>
          <w:lang w:eastAsia="en-GB"/>
        </w:rPr>
        <w:t>tów opisanych w punkcie I.II.1 oraz I.II.2</w:t>
      </w:r>
      <w:r w:rsidRPr="001246A6">
        <w:rPr>
          <w:rFonts w:cstheme="minorHAnsi"/>
          <w:lang w:eastAsia="en-GB"/>
        </w:rPr>
        <w:t xml:space="preserve"> </w:t>
      </w:r>
      <w:r w:rsidR="00655588" w:rsidRPr="001246A6">
        <w:rPr>
          <w:rFonts w:cstheme="minorHAnsi"/>
          <w:lang w:eastAsia="en-GB"/>
        </w:rPr>
        <w:t>Zamawiający</w:t>
      </w:r>
      <w:r w:rsidRPr="001246A6">
        <w:rPr>
          <w:rFonts w:cstheme="minorHAnsi"/>
          <w:lang w:eastAsia="en-GB"/>
        </w:rPr>
        <w:t xml:space="preserve"> dokonuje ich weryfikacji. </w:t>
      </w:r>
    </w:p>
    <w:p w14:paraId="0F0FE32A" w14:textId="18D27EB3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E53630E" w14:textId="2C499077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1D37F661" w14:textId="114909E6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3A0D7756" w14:textId="3EE121DD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Pozytywny przyznaje się tym </w:t>
      </w:r>
      <w:r w:rsidR="00C91A86" w:rsidRPr="001246A6">
        <w:rPr>
          <w:rFonts w:cstheme="minorHAnsi"/>
          <w:lang w:eastAsia="en-GB"/>
        </w:rPr>
        <w:t>Wykonawcom</w:t>
      </w:r>
      <w:r w:rsidRPr="001246A6">
        <w:rPr>
          <w:rFonts w:cstheme="minorHAnsi"/>
          <w:lang w:eastAsia="en-GB"/>
        </w:rPr>
        <w:t>, którzy dokonali/dostarczyli:</w:t>
      </w:r>
    </w:p>
    <w:p w14:paraId="4AEB2226" w14:textId="0B6D00D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FC5F954" w14:textId="2D569231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Demonstrator Systemu wentylacji A wraz z Szkolnym systemem zarządzającym, </w:t>
      </w:r>
    </w:p>
    <w:p w14:paraId="6D333977" w14:textId="796C9BBE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Gwarancje </w:t>
      </w:r>
      <w:r w:rsidR="00C91A86" w:rsidRPr="001246A6">
        <w:rPr>
          <w:rFonts w:cstheme="minorHAnsi"/>
          <w:lang w:eastAsia="en-GB"/>
        </w:rPr>
        <w:t>Wykonawcy</w:t>
      </w:r>
      <w:r w:rsidRPr="001246A6">
        <w:rPr>
          <w:rFonts w:cstheme="minorHAnsi"/>
          <w:lang w:eastAsia="en-GB"/>
        </w:rPr>
        <w:t xml:space="preserve"> na Demonstrator Systemu wentylacji A wraz z Szkolnym systemem zarządzającym, </w:t>
      </w:r>
    </w:p>
    <w:p w14:paraId="20FDEEC8" w14:textId="2E997B05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Raport z </w:t>
      </w:r>
      <w:r w:rsidR="1F70633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 Testów </w:t>
      </w:r>
      <w:r w:rsidR="57A2BFE3" w:rsidRPr="001246A6">
        <w:rPr>
          <w:rFonts w:cstheme="minorHAnsi"/>
          <w:lang w:eastAsia="en-GB"/>
        </w:rPr>
        <w:t>obrazujący</w:t>
      </w:r>
      <w:r w:rsidRPr="001246A6">
        <w:rPr>
          <w:rFonts w:cstheme="minorHAnsi"/>
          <w:lang w:eastAsia="en-GB"/>
        </w:rPr>
        <w:t xml:space="preserve"> prac</w:t>
      </w:r>
      <w:r w:rsidR="45185078" w:rsidRPr="001246A6">
        <w:rPr>
          <w:rFonts w:cstheme="minorHAnsi"/>
          <w:lang w:eastAsia="en-GB"/>
        </w:rPr>
        <w:t>ę</w:t>
      </w:r>
      <w:r w:rsidRPr="001246A6">
        <w:rPr>
          <w:rFonts w:cstheme="minorHAnsi"/>
          <w:lang w:eastAsia="en-GB"/>
        </w:rPr>
        <w:t xml:space="preserve"> Systemu wentylacji A wraz z Szkolnym systemem </w:t>
      </w:r>
      <w:r w:rsidR="00C67E76" w:rsidRPr="001246A6">
        <w:rPr>
          <w:rFonts w:cstheme="minorHAnsi"/>
          <w:lang w:eastAsia="en-GB"/>
        </w:rPr>
        <w:t xml:space="preserve">zarządzającym, </w:t>
      </w:r>
      <w:r w:rsidR="4EE22CAA" w:rsidRPr="001246A6">
        <w:rPr>
          <w:rFonts w:cstheme="minorHAnsi"/>
          <w:lang w:eastAsia="en-GB"/>
        </w:rPr>
        <w:t>wraz</w:t>
      </w:r>
      <w:r w:rsidR="00C67E76" w:rsidRPr="001246A6">
        <w:rPr>
          <w:rFonts w:cstheme="minorHAnsi"/>
          <w:lang w:eastAsia="en-GB"/>
        </w:rPr>
        <w:t xml:space="preserve"> z </w:t>
      </w:r>
      <w:r w:rsidR="4EE22CAA" w:rsidRPr="001246A6">
        <w:rPr>
          <w:rFonts w:cstheme="minorHAnsi"/>
          <w:lang w:eastAsia="en-GB"/>
        </w:rPr>
        <w:t xml:space="preserve">interpretacją uzyskanych wyników. </w:t>
      </w:r>
    </w:p>
    <w:p w14:paraId="4C8CBC37" w14:textId="717F59B5" w:rsidR="00C67E76" w:rsidRPr="001246A6" w:rsidRDefault="00C67E76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I.II.1. Wyniki Prac etapu II. </w:t>
      </w:r>
    </w:p>
    <w:p w14:paraId="36E4EBAD" w14:textId="20A8236C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665C6D4" w14:textId="608FF1F8" w:rsidR="00522AC6" w:rsidRDefault="00C67E76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Negatywny przyznaje się Wykonawcom, którzy nie wykonali/dostarczyli któregokolwiek z punktów od 1 do 4 wymienionych powyżej. </w:t>
      </w:r>
    </w:p>
    <w:p w14:paraId="0D429761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538B3804" w14:textId="77777777" w:rsidR="00522AC6" w:rsidRPr="001246A6" w:rsidRDefault="00522AC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br w:type="page"/>
      </w:r>
    </w:p>
    <w:p w14:paraId="1048AA29" w14:textId="3C69CF84" w:rsidR="00522AC6" w:rsidRPr="001246A6" w:rsidRDefault="64470E28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45" w:name="_Toc73430318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B - DZIAŁANIE 2: „Wentylacja mieszkań”</w:t>
      </w:r>
      <w:bookmarkEnd w:id="45"/>
    </w:p>
    <w:p w14:paraId="03170EBB" w14:textId="7788355F" w:rsidR="00522AC6" w:rsidRPr="001246A6" w:rsidRDefault="64470E28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46" w:name="_Toc73430319"/>
      <w:r w:rsidRPr="001246A6">
        <w:rPr>
          <w:rFonts w:cstheme="minorHAnsi"/>
        </w:rPr>
        <w:t>I. Informacje ogólne dla Działania 2 „Wentylacja mieszkań”</w:t>
      </w:r>
      <w:bookmarkEnd w:id="46"/>
    </w:p>
    <w:p w14:paraId="269CBBB4" w14:textId="260CDE88" w:rsidR="00522AC6" w:rsidRPr="001246A6" w:rsidRDefault="338EFF4C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>Przedmiotem prac badawczo-rozwojowych Uczestników Przedsięwzięcia dopuszczonych do realizacji Przedsięwzięcia w ramach Działania 2 „</w:t>
      </w:r>
      <w:r w:rsidRPr="001246A6">
        <w:rPr>
          <w:rFonts w:eastAsia="Calibri" w:cstheme="minorHAnsi"/>
          <w:i/>
          <w:iCs/>
          <w:lang w:eastAsia="pl-PL"/>
        </w:rPr>
        <w:t>Wentylacja mieszkań</w:t>
      </w:r>
      <w:r w:rsidRPr="001246A6">
        <w:rPr>
          <w:rFonts w:eastAsia="Calibri" w:cstheme="minorHAnsi"/>
          <w:lang w:eastAsia="pl-PL"/>
        </w:rPr>
        <w:t>” jest o</w:t>
      </w:r>
      <w:r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wdrożenie innowacyjnych, efektywnych ekonomicznie systemów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w mieszkaniach i zaprezentowanie jej działania poprzez kolejno Prototyp Systemu wentylacji B wraz z Centralnym systemem nadzorującym i Demonstrator Systemu wentylacji B wraz z Centralnym systemem nadzorującym. Opracowany System B musi spełniać założenia wskazane w Załączniku nr 1 do Regulaminu – Wymagania Obligatoryjne, Konkursowe i Jakościowe. </w:t>
      </w:r>
    </w:p>
    <w:p w14:paraId="65D9C2D4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Prac B+R w ramach Przedsięwzięcia rozpoczyna się wraz z podpisaniem Umów pomiędzy Uczestnikami Przedsięwzięcia wybranymi w ramach przeprowadzonego Postępowania, a Zamawiającym. </w:t>
      </w:r>
    </w:p>
    <w:p w14:paraId="6E143912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18DE639F" w14:textId="3586300F" w:rsidR="00522AC6" w:rsidRPr="001246A6" w:rsidRDefault="00522AC6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Uczestnicy Przedsięwzięcia będą prowadzić Prace B+R w zakresie opracowania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 I, w szczególności Prototyp Systemu wentylacji B wraz z Centralnym systemem nadzorującym. Po Pracach B+R w trakcie Etapu 1, opracowane przez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B Prototypy Systemów wentylacyjnych B wraz z Centralnym systemem nadzorującym zostaną poddane Testom </w:t>
      </w:r>
      <w:r w:rsidR="460C229B" w:rsidRPr="001246A6">
        <w:rPr>
          <w:rFonts w:cstheme="minorHAnsi"/>
        </w:rPr>
        <w:t xml:space="preserve">prowadzonym </w:t>
      </w:r>
      <w:r w:rsidRPr="001246A6">
        <w:rPr>
          <w:rFonts w:cstheme="minorHAnsi"/>
        </w:rPr>
        <w:t xml:space="preserve">przez Zamawiającego. Po ich zakończeniu Zamawiający dokona Oceny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, w tym w szczególności testowanych Prototypów System wentylacyjnych B wraz z Centralnym systemem nadzorującym pod względem zgodności z wymaganiami i Wnioskiem Wykonawcy oraz Selekcji Wykonawcy do Etapu II. </w:t>
      </w:r>
    </w:p>
    <w:p w14:paraId="26A09CCF" w14:textId="567C564C" w:rsidR="00522AC6" w:rsidRPr="001246A6" w:rsidRDefault="00522AC6" w:rsidP="00522AC6">
      <w:pPr>
        <w:spacing w:after="160" w:line="276" w:lineRule="auto"/>
        <w:ind w:left="720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b/>
          <w:szCs w:val="22"/>
          <w:lang w:eastAsia="pl-PL"/>
        </w:rPr>
        <w:t>Etap II</w:t>
      </w:r>
      <w:r w:rsidRPr="001246A6">
        <w:rPr>
          <w:rFonts w:eastAsia="Calibri" w:cstheme="minorHAnsi"/>
          <w:szCs w:val="22"/>
          <w:lang w:eastAsia="pl-PL"/>
        </w:rPr>
        <w:t xml:space="preserve"> –</w:t>
      </w:r>
      <w:r w:rsidRPr="001246A6">
        <w:rPr>
          <w:rFonts w:cstheme="minorHAnsi"/>
          <w:szCs w:val="22"/>
        </w:rPr>
        <w:t xml:space="preserve"> w ramach którego Uczestnik Przedsięwzięcia wybrany w ramach Selekcji będzie prowadził dalsze Prace B+R, w wyniku których opracuje Demonstrator Systemu wentylacji B wraz z Centralnym systemem nadzorującym. Po zakończeniu Prac B+R w Etapie II, Zamawiający dokona oceny Demonstratora Systemu wentylacji B wraz z Centralnym systemem nadzorującym, pod kątem zgodności z wymaganiami i Wnioskiem Uczestnika Przedsięwzięcia. </w:t>
      </w:r>
    </w:p>
    <w:p w14:paraId="7AAC8710" w14:textId="6836FFDD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Czas trwania poszczególnych Etapów w ramach Działania 2: „</w:t>
      </w:r>
      <w:r w:rsidRPr="001246A6">
        <w:rPr>
          <w:rFonts w:cstheme="minorHAnsi"/>
          <w:i/>
          <w:szCs w:val="22"/>
        </w:rPr>
        <w:t>Wentylacja mieszkań</w:t>
      </w:r>
      <w:r w:rsidRPr="001246A6">
        <w:rPr>
          <w:rFonts w:cstheme="minorHAnsi"/>
          <w:szCs w:val="22"/>
        </w:rPr>
        <w:t xml:space="preserve">” przedstawiono w Tabeli II.I.1. </w:t>
      </w:r>
    </w:p>
    <w:p w14:paraId="47C67729" w14:textId="2D9B2D1A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Tabela II.I.1. Harmonogram realizacji Przedsięwzięcia dla Działania 2 „Wentylacja mieszkań”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522AC6" w:rsidRPr="00F33AA6" w14:paraId="06272136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3D62D9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6AA007E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185CAB33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 zakończenia *</w:t>
            </w:r>
          </w:p>
          <w:p w14:paraId="36207B6D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172BCB6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Liczba Uczestników Przedsięwzięcia</w:t>
            </w:r>
          </w:p>
        </w:tc>
      </w:tr>
      <w:tr w:rsidR="00522AC6" w:rsidRPr="00F33AA6" w14:paraId="457019F3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631D2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60688049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240E486A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2FCC07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70BD84D7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8A06A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D14283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495790AF" w14:textId="4D47F5E9" w:rsidR="00522AC6" w:rsidRPr="00F33AA6" w:rsidRDefault="000852AF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522AC6"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F56671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3FAC45A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19E21BE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A8156C2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6EEA170E" w14:textId="531FEA38" w:rsidR="00522AC6" w:rsidRPr="00F33AA6" w:rsidRDefault="00381C52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47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07</w:t>
              </w:r>
            </w:ins>
            <w:del w:id="48" w:author="Autor">
              <w:r w:rsidR="00522AC6" w:rsidRPr="5671E4B9" w:rsidDel="00522AC6">
                <w:rPr>
                  <w:rStyle w:val="normaltextrun"/>
                  <w:color w:val="000000" w:themeColor="text1"/>
                  <w:sz w:val="20"/>
                  <w:szCs w:val="20"/>
                </w:rPr>
                <w:delText>23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ins w:id="49" w:author="Autor">
              <w:r w:rsidR="7A844D7A" w:rsidRPr="5671E4B9">
                <w:rPr>
                  <w:rStyle w:val="normaltextrun"/>
                  <w:color w:val="000000" w:themeColor="text1"/>
                  <w:sz w:val="20"/>
                  <w:szCs w:val="20"/>
                </w:rPr>
                <w:t>07</w:t>
              </w:r>
            </w:ins>
            <w:del w:id="50" w:author="Autor">
              <w:r w:rsidR="00522AC6" w:rsidRPr="5671E4B9" w:rsidDel="00522AC6">
                <w:rPr>
                  <w:rStyle w:val="normaltextrun"/>
                  <w:color w:val="000000" w:themeColor="text1"/>
                  <w:sz w:val="20"/>
                  <w:szCs w:val="20"/>
                </w:rPr>
                <w:delText>06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5837856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522AC6" w:rsidRPr="00F33AA6" w14:paraId="4DFEC77A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EF8B2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5F5A5E3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2BE9C33E" w14:textId="433F95D0" w:rsidR="00522AC6" w:rsidRPr="00F33AA6" w:rsidRDefault="00381C52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51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09</w:t>
              </w:r>
            </w:ins>
            <w:del w:id="52" w:author="Autor">
              <w:r w:rsidR="00522AC6" w:rsidRPr="5671E4B9" w:rsidDel="00522AC6">
                <w:rPr>
                  <w:rStyle w:val="normaltextrun"/>
                  <w:color w:val="000000" w:themeColor="text1"/>
                  <w:sz w:val="20"/>
                  <w:szCs w:val="20"/>
                </w:rPr>
                <w:delText>30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ins w:id="53" w:author="Autor">
              <w:r w:rsidR="7F15CDCE" w:rsidRPr="5671E4B9">
                <w:rPr>
                  <w:rStyle w:val="normaltextrun"/>
                  <w:color w:val="000000" w:themeColor="text1"/>
                  <w:sz w:val="20"/>
                  <w:szCs w:val="20"/>
                </w:rPr>
                <w:t>07</w:t>
              </w:r>
            </w:ins>
            <w:del w:id="54" w:author="Autor">
              <w:r w:rsidR="00522AC6" w:rsidRPr="5671E4B9" w:rsidDel="00522AC6">
                <w:rPr>
                  <w:rStyle w:val="normaltextrun"/>
                  <w:color w:val="000000" w:themeColor="text1"/>
                  <w:sz w:val="20"/>
                  <w:szCs w:val="20"/>
                </w:rPr>
                <w:delText>06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  <w:p w14:paraId="41F3E9D4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455E4EB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04B16F08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2377CF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C2144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6190CDFE" w14:textId="77777777" w:rsidR="00522AC6" w:rsidRPr="00F33AA6" w:rsidRDefault="00522AC6" w:rsidP="00522AC6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3B8030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2AAB906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25FD453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05561D8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66974F8B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D36A8D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522AC6" w:rsidRPr="00F33AA6" w14:paraId="7068E6A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12CF3F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3B5463A" w14:textId="77777777" w:rsidR="00522AC6" w:rsidRPr="00F33AA6" w:rsidRDefault="00522AC6" w:rsidP="00E978A1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C54013A" w14:textId="1F724A47" w:rsidR="00522AC6" w:rsidRPr="00F33AA6" w:rsidRDefault="24406DC9" w:rsidP="5671E4B9">
            <w:pPr>
              <w:jc w:val="center"/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ins w:id="55" w:author="Autor">
              <w:r w:rsidRPr="5671E4B9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16</w:t>
              </w:r>
            </w:ins>
            <w:del w:id="56" w:author="Autor">
              <w:r w:rsidR="00522AC6" w:rsidRPr="5671E4B9" w:rsidDel="00522AC6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30</w:delText>
              </w:r>
            </w:del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del w:id="57" w:author="Autor">
              <w:r w:rsidR="00522AC6" w:rsidRPr="5671E4B9" w:rsidDel="00522AC6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lipca</w:delText>
              </w:r>
            </w:del>
            <w:ins w:id="58" w:author="Autor">
              <w:r w:rsidR="02BB6C36" w:rsidRPr="5671E4B9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sierpnia</w:t>
              </w:r>
            </w:ins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4DBFE5F6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E5EAAE" w14:textId="77777777" w:rsidR="00522AC6" w:rsidRPr="00F33AA6" w:rsidRDefault="00522AC6" w:rsidP="00E978A1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522AC6" w:rsidRPr="00F33AA6" w14:paraId="4A5C3070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0365A5E2" w14:textId="278D348E" w:rsidR="00522AC6" w:rsidRPr="00F33AA6" w:rsidRDefault="338EFF4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- Prototyp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6D998379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Uczestników Przedsięwzięcia Etapu I. Przygotowanie Prototypów Systemów wentylacyjnych A wraz z Szkolnymi systemami zarządzającymi. </w:t>
            </w:r>
          </w:p>
          <w:p w14:paraId="3555B7E3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47C4DEA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1FC5EAAB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06C861BD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5A4B4D" w14:textId="601F4125" w:rsidR="00522AC6" w:rsidRPr="00F33AA6" w:rsidDel="0005460E" w:rsidRDefault="338EFF4C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7939A5A5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</w:t>
            </w: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Umów z Uczestnikami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3307B94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22AC6" w:rsidRPr="00F33AA6" w14:paraId="132D5D67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4DBB0962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B63E67F" w14:textId="4E160650" w:rsidR="00522AC6" w:rsidRPr="00F33AA6" w:rsidRDefault="00522AC6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628E4D35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0834D781" w14:textId="6DCC2357" w:rsidR="00522AC6" w:rsidRPr="00F33AA6" w:rsidRDefault="7939A5A5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338EFF4C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338EFF4C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6E3C1CE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22B83387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4E64F4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207F2DD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 Wykonawcę przy udziale Zamawiającego lub przez Zamawiającego opracowanego Prototypu Systemu wentylacyjnych A wraz z Szkolnym systemem zarządzającymi</w:t>
            </w:r>
          </w:p>
        </w:tc>
        <w:tc>
          <w:tcPr>
            <w:tcW w:w="971" w:type="pct"/>
          </w:tcPr>
          <w:p w14:paraId="55FCCFFE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EC41698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A39E7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5702D52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147A8333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0F9D8D4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A4177FE" w14:textId="48888265" w:rsidR="00522AC6" w:rsidRPr="00F33AA6" w:rsidRDefault="64470E28" w:rsidP="04041D69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7F27F633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2CA522A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562EBF79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A747340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4076467A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481C082F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3B07FC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C7F72FB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06AE15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1F52F45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C745026" w14:textId="48A5554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6 </w:t>
            </w:r>
            <w:proofErr w:type="spellStart"/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miesiący</w:t>
            </w:r>
            <w:proofErr w:type="spellEnd"/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25339D0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2AC6" w:rsidRPr="00F33AA6" w14:paraId="55D90CC3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7672C977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CA7C4A1" w14:textId="73C9BCBA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3B2F2BA1" w14:textId="0E7D3F93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m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iesiący</w:t>
            </w:r>
            <w:proofErr w:type="spellEnd"/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1BA9A2D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71E420B2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02CB7BF2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535EA3FE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przez Wykonawcę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70C6202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7BCBDFE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590D5C" w14:textId="77777777" w:rsidR="00522AC6" w:rsidRPr="00F33AA6" w:rsidRDefault="00522AC6" w:rsidP="00522A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0E62730B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7D23F9F1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57C7333D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0059EA1" w14:textId="6AFEB177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42A33671" w14:textId="2A91DF18" w:rsidR="00522AC6" w:rsidRPr="00F33AA6" w:rsidRDefault="00522AC6" w:rsidP="5FBD1636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0A6C707C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22AC6" w:rsidRPr="00F33AA6" w14:paraId="7622B87B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389BE4" w14:textId="77777777" w:rsidR="00522AC6" w:rsidRPr="00F33AA6" w:rsidRDefault="00522AC6" w:rsidP="00E978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3A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EC17815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3F2899F1" w14:textId="2579FB04" w:rsidR="00522AC6" w:rsidRPr="00F33AA6" w:rsidRDefault="00522AC6" w:rsidP="5FBD163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–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Etapu II.</w:t>
            </w:r>
          </w:p>
        </w:tc>
        <w:tc>
          <w:tcPr>
            <w:tcW w:w="1059" w:type="pct"/>
            <w:vAlign w:val="center"/>
          </w:tcPr>
          <w:p w14:paraId="13A68400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6F2681F3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2D0C47A3" w14:textId="77777777" w:rsidR="00522AC6" w:rsidRPr="00F33AA6" w:rsidRDefault="00522AC6" w:rsidP="00E978A1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B2502EB" w14:textId="0AC8F54C" w:rsidR="00522AC6" w:rsidRPr="00F33AA6" w:rsidRDefault="001C7E22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sz w:val="20"/>
                <w:szCs w:val="20"/>
              </w:rPr>
              <w:t>25</w:t>
            </w:r>
            <w:r w:rsidR="00522AC6" w:rsidRPr="00F33A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65EDCEE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33543CEA" w14:textId="2DC273B5" w:rsidR="00522AC6" w:rsidRPr="001246A6" w:rsidRDefault="00522AC6" w:rsidP="00522AC6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I</w:t>
      </w:r>
      <w:r w:rsidR="001C7E22" w:rsidRPr="001246A6">
        <w:rPr>
          <w:rFonts w:cstheme="minorHAnsi"/>
          <w:szCs w:val="22"/>
        </w:rPr>
        <w:t>I</w:t>
      </w:r>
      <w:r w:rsidRPr="001246A6">
        <w:rPr>
          <w:rFonts w:cstheme="minorHAnsi"/>
          <w:szCs w:val="22"/>
        </w:rPr>
        <w:t xml:space="preserve">.I.1 mogą ulec przesunięciu). </w:t>
      </w:r>
    </w:p>
    <w:p w14:paraId="41B1BDBE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5AC8E89B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69C8BAC0" w14:textId="77777777" w:rsidR="00F33AA6" w:rsidRDefault="00F33AA6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59" w:name="_Toc73430320"/>
      <w:r>
        <w:rPr>
          <w:rFonts w:cstheme="minorHAnsi"/>
        </w:rPr>
        <w:br w:type="page"/>
      </w:r>
    </w:p>
    <w:p w14:paraId="79C76402" w14:textId="44EA40E7" w:rsidR="006F3A56" w:rsidRPr="001246A6" w:rsidRDefault="5733FB41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r w:rsidRPr="001246A6">
        <w:rPr>
          <w:rFonts w:cstheme="minorHAnsi"/>
        </w:rPr>
        <w:lastRenderedPageBreak/>
        <w:t>II.I. Etap I Działania 2 „</w:t>
      </w:r>
      <w:r w:rsidRPr="001246A6">
        <w:rPr>
          <w:rFonts w:cstheme="minorHAnsi"/>
          <w:i/>
          <w:iCs/>
        </w:rPr>
        <w:t>Wentylacja mieszkań</w:t>
      </w:r>
      <w:r w:rsidRPr="001246A6">
        <w:rPr>
          <w:rFonts w:cstheme="minorHAnsi"/>
        </w:rPr>
        <w:t>”</w:t>
      </w:r>
      <w:bookmarkEnd w:id="59"/>
    </w:p>
    <w:p w14:paraId="71549EC1" w14:textId="17FC9E93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60" w:name="_Toc73430321"/>
      <w:r w:rsidRPr="001246A6">
        <w:rPr>
          <w:rFonts w:cstheme="minorHAnsi"/>
        </w:rPr>
        <w:t>II.I.1. Informacje wstępne</w:t>
      </w:r>
      <w:bookmarkEnd w:id="60"/>
    </w:p>
    <w:p w14:paraId="565B4008" w14:textId="08C85552" w:rsidR="006F3A56" w:rsidRPr="001246A6" w:rsidRDefault="5733FB41" w:rsidP="04041D6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 </w:t>
      </w:r>
      <w:r w:rsidRPr="001246A6">
        <w:rPr>
          <w:rFonts w:eastAsia="Calibri" w:cstheme="minorHAnsi"/>
          <w:lang w:eastAsia="pl-PL"/>
        </w:rPr>
        <w:t>Uczestnik Przedsięwzięcia</w:t>
      </w:r>
      <w:r w:rsidRPr="001246A6">
        <w:rPr>
          <w:rFonts w:cstheme="minorHAnsi"/>
          <w:lang w:eastAsia="pl-PL"/>
        </w:rPr>
        <w:t xml:space="preserve"> prowadzi prace badawczo-rozwojowe (Prace B+</w:t>
      </w:r>
      <w:r w:rsidR="4AF22353" w:rsidRPr="001246A6">
        <w:rPr>
          <w:rFonts w:cstheme="minorHAnsi"/>
          <w:lang w:eastAsia="pl-PL"/>
        </w:rPr>
        <w:t>R) w</w:t>
      </w:r>
      <w:r w:rsidRPr="001246A6">
        <w:rPr>
          <w:rFonts w:cstheme="minorHAnsi"/>
          <w:lang w:eastAsia="pl-PL"/>
        </w:rPr>
        <w:t xml:space="preserve"> zakresie opracowania Systemu wentylacji B wraz z Centralnym systemem nadzorującym i zademonstruje jego działanie za pomocą Prototypu Systemu wentylacji B wraz z Centralnym systemem nadzorującym. Uczestnik Przedsięwzięcia po zakończeniu Prac B+R przekaże Prototyp Systemu wentylacji B wraz z Centralnym systemem nadzorującym do Testów. Zamawiający wymaga, aby podczas prowadzenia prac Wykonawca bezwzględnie przestrzegał zasad bezpieczeństwa i higieny pracy oraz wszystkie prace realizował zgodnie z obowiązującymi normami. </w:t>
      </w:r>
    </w:p>
    <w:p w14:paraId="05B45EBB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73A2EE04" w14:textId="7F6B459C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>Testy Prototypu Systemu wentylacji B wraz z Centralnym systemem nadzorującym, szczegółowo opisane w Rozdziale II.2.4, będą prowadzone przez Zamawiającego w odpowiednio przystosowanym do tego laboratorium.</w:t>
      </w:r>
    </w:p>
    <w:p w14:paraId="4C921799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BA02412" w14:textId="5A61DAFB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 xml:space="preserve">Po zakończeniu Testów Prototypów Systemów wentylacyjnych B wraz z Centralnym systemem nadzorującym,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6994980F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049A6945" w14:textId="77777777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61" w:name="_Toc73430322"/>
      <w:r w:rsidRPr="001246A6">
        <w:rPr>
          <w:rFonts w:cstheme="minorHAnsi"/>
        </w:rPr>
        <w:t>I.I.2. Zakres Prac B+R do realizacji w Etapie I</w:t>
      </w:r>
      <w:bookmarkEnd w:id="61"/>
    </w:p>
    <w:p w14:paraId="32C52C2C" w14:textId="071814D0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Etap I Działania 1 „Wentylacja mieszkań” rozpoczyna się wraz z podpisaniem Umowy pomiędzy Uczestnikiem Przedsięwzięcia a Zamawiającym. W ramach Etapu I, Uczestnik Przedsięwzięcia przeprowadzi Prace B+R mające na celu:</w:t>
      </w:r>
    </w:p>
    <w:p w14:paraId="513C5EFD" w14:textId="3B943E9D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Systemów wentylacji B wraz z Centralnym systemem nadzorującym, zgodnie z Wymaganiami przedstawionymi w Załączniku nr 1 do Regulaminu oraz o parametrach i rozwiązaniach innowacyjnych deklarowanych przez Uczestnika Przedsięwzięcia we Wniosku o dopuszczenie do udziału w Postępowaniu (przy czym należy podkreślić, że w wyniku przeprowadzonych Prac B+R Uczestnik Przedsięwzięcia może ww. parametry poprawić w stosunku do tych zadeklarowanych). </w:t>
      </w:r>
    </w:p>
    <w:p w14:paraId="1414E2EF" w14:textId="5BA66A4A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opracowanie obligatoryjnych Wyników Prac Etapu I wskazanych w Rozdziale II.I.6., w tym w szczególności Prototypu Systemu wentylacji B wraz z Centralnym systemem nadzorującym,</w:t>
      </w:r>
    </w:p>
    <w:p w14:paraId="0052A832" w14:textId="7EAAF099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dopuszczających opracowany System B do użytkowania zgodnie z polskim prawem, po zdefiniowaniu lokalizacja dla Demonstratora B przez Zamawiającego, Wykonawca przygotuje wielobranżowy projekt wykonawczy dla Demonstratora Systemu B dla Mieszkań,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 </w:t>
      </w:r>
    </w:p>
    <w:p w14:paraId="7E0B3092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prowadzi Prace B+R na podstawie Harmonogramu Prac (w szczególności zgodnie z przedstawionymi Zadaniami Badawczymi) zgodnie z zasadami określonymi w niniejszym dokumencie. </w:t>
      </w:r>
    </w:p>
    <w:p w14:paraId="0E5349E7" w14:textId="1F461E94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w Działaniu 2 „Wentylacja mieszkań” po opracowaniu Systemu wentylacji B wraz z Centralnym systemem nadzorującym w Etapie I, przekazuje go Zamawiającemu do Testów. </w:t>
      </w:r>
      <w:r w:rsidRPr="001246A6">
        <w:rPr>
          <w:rFonts w:eastAsia="Calibri" w:cstheme="minorHAnsi"/>
          <w:szCs w:val="22"/>
          <w:lang w:eastAsia="pl-PL"/>
        </w:rPr>
        <w:lastRenderedPageBreak/>
        <w:t xml:space="preserve">Testy Prototypu Systemu mają na celu weryfikację spełnienia przez Wykonawcę wybranych Wymagań Konkursowych stawianych Uczestnikowi Przedsięwzięcia w Przedsięwzięciu w Działaniu 2 „Wentylacja mieszkań”. </w:t>
      </w:r>
    </w:p>
    <w:p w14:paraId="2C46E455" w14:textId="4053393A" w:rsidR="006F3A56" w:rsidRPr="001246A6" w:rsidRDefault="5733FB41" w:rsidP="04041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Testy Prototypów Systemów wentylacyjnych B wraz z Centralnymi systemami nadzorującymi będą prowadzone przez okres do 4 miesięcy przez </w:t>
      </w:r>
      <w:r w:rsidR="32DE1E69" w:rsidRPr="001246A6">
        <w:rPr>
          <w:rFonts w:eastAsia="Calibri" w:cstheme="minorHAnsi"/>
          <w:lang w:eastAsia="pl-PL"/>
        </w:rPr>
        <w:t>Zamawiającego</w:t>
      </w:r>
      <w:r w:rsidRPr="001246A6">
        <w:rPr>
          <w:rFonts w:eastAsia="Calibri" w:cstheme="minorHAnsi"/>
          <w:lang w:eastAsia="pl-PL"/>
        </w:rPr>
        <w:t xml:space="preserve"> przy udziale </w:t>
      </w:r>
      <w:r w:rsidR="00484C7B" w:rsidRPr="001246A6">
        <w:rPr>
          <w:rFonts w:eastAsia="Calibri" w:cstheme="minorHAnsi"/>
          <w:lang w:eastAsia="pl-PL"/>
        </w:rPr>
        <w:t xml:space="preserve">Wykonawcy </w:t>
      </w:r>
      <w:r w:rsidRPr="001246A6">
        <w:rPr>
          <w:rFonts w:eastAsia="Calibri" w:cstheme="minorHAnsi"/>
          <w:lang w:eastAsia="pl-PL"/>
        </w:rPr>
        <w:t>lub Zamawiającego.</w:t>
      </w:r>
      <w:r w:rsidR="435C8839" w:rsidRPr="001246A6">
        <w:rPr>
          <w:rFonts w:eastAsia="Calibri" w:cstheme="minorHAnsi"/>
          <w:lang w:eastAsia="pl-PL"/>
        </w:rPr>
        <w:t xml:space="preserve"> Udział Wykonawcy w trakcie Testów Prototypów Systemów wentylacji B obejmuje </w:t>
      </w:r>
      <w:r w:rsidR="07C9FBF0" w:rsidRPr="001246A6">
        <w:rPr>
          <w:rFonts w:eastAsia="Calibri" w:cstheme="minorHAnsi"/>
          <w:lang w:eastAsia="pl-PL"/>
        </w:rPr>
        <w:t>sterowanie Systemem automatyki B.</w:t>
      </w:r>
    </w:p>
    <w:p w14:paraId="36B25A4F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733F62D6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61BF9949" w14:textId="28C0679A" w:rsidR="006F3A56" w:rsidRPr="001246A6" w:rsidRDefault="5733FB41" w:rsidP="04041D69">
      <w:pPr>
        <w:pStyle w:val="Nagwek2"/>
        <w:ind w:firstLine="720"/>
        <w:rPr>
          <w:rFonts w:cstheme="minorHAnsi"/>
        </w:rPr>
      </w:pPr>
      <w:bookmarkStart w:id="62" w:name="_Toc73430323"/>
      <w:r w:rsidRPr="001246A6">
        <w:rPr>
          <w:rFonts w:cstheme="minorHAnsi"/>
        </w:rPr>
        <w:t>II.I.3. Zasady Aktualizacji Oferty po przeprowadzeniu Prac B+R</w:t>
      </w:r>
      <w:bookmarkEnd w:id="62"/>
    </w:p>
    <w:p w14:paraId="48B85C94" w14:textId="5F293B8F" w:rsidR="72633020" w:rsidRPr="001246A6" w:rsidRDefault="72633020" w:rsidP="2229B616">
      <w:pPr>
        <w:spacing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4AD473E9" w14:textId="52B7F6A9" w:rsidR="72633020" w:rsidRPr="001246A6" w:rsidRDefault="72633020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System wentylacji B wraz z Centralnym systemem zarządzającym w Testach 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 </w:t>
      </w:r>
      <w:r w:rsidRPr="001246A6">
        <w:rPr>
          <w:rFonts w:cstheme="minorHAnsi"/>
          <w:lang w:eastAsia="pl-PL"/>
        </w:rPr>
        <w:t xml:space="preserve">Parametry Konkursowe Wykonawca oblicza korzystając z arkusza kalkulacyjnego znajdującego się w Załączniku 3.2. do Regulaminu. </w:t>
      </w:r>
    </w:p>
    <w:p w14:paraId="53D38B8A" w14:textId="593107F8" w:rsidR="72633020" w:rsidRPr="001246A6" w:rsidRDefault="72633020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- Wykonawca w Zaktualizowanej Ofercie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07E77D88" w14:textId="0383AA3C" w:rsidR="72633020" w:rsidRPr="001246A6" w:rsidRDefault="72633020" w:rsidP="2229B616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Wszystkie dokumenty uaktualnionej Oferty muszą zostać dostarczone Zamawiającemu w formie elektronicznej, dostępne do edycji.</w:t>
      </w:r>
    </w:p>
    <w:p w14:paraId="37BF2086" w14:textId="5920C9AF" w:rsidR="2229B616" w:rsidRPr="001246A6" w:rsidRDefault="2229B616" w:rsidP="2229B61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0AD3461" w14:textId="268C907B" w:rsidR="00D2055B" w:rsidRPr="001246A6" w:rsidRDefault="11B8494A" w:rsidP="009A3704">
      <w:pPr>
        <w:pStyle w:val="Nagwek2"/>
        <w:spacing w:line="276" w:lineRule="auto"/>
        <w:jc w:val="both"/>
        <w:rPr>
          <w:rFonts w:cstheme="minorHAnsi"/>
          <w:lang w:eastAsia="pl-PL"/>
        </w:rPr>
      </w:pPr>
      <w:bookmarkStart w:id="63" w:name="_Toc73430324"/>
      <w:r w:rsidRPr="001246A6">
        <w:rPr>
          <w:rFonts w:cstheme="minorHAnsi"/>
        </w:rPr>
        <w:t>II.I.4. Wyniki Prac w Etapie I</w:t>
      </w:r>
      <w:bookmarkEnd w:id="63"/>
    </w:p>
    <w:p w14:paraId="5FBF2103" w14:textId="3D3C3691" w:rsidR="00D2055B" w:rsidRPr="001246A6" w:rsidRDefault="00D2055B" w:rsidP="00D2055B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 II.I.2.</w:t>
      </w:r>
    </w:p>
    <w:p w14:paraId="42625DA3" w14:textId="05E6D9F4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Tabela II.I.2. Wyniki Prac 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D2055B" w:rsidRPr="00F33AA6" w14:paraId="0F77EABD" w14:textId="77777777" w:rsidTr="00F33A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52AEFF1F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1E7E17F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666B0293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324EAE0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przekazania Zamawiającemu Wyniku Prac Etapu I</w:t>
            </w:r>
          </w:p>
        </w:tc>
      </w:tr>
      <w:tr w:rsidR="00D2055B" w:rsidRPr="00F33AA6" w14:paraId="50A2064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675091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1.</w:t>
            </w:r>
          </w:p>
        </w:tc>
        <w:tc>
          <w:tcPr>
            <w:tcW w:w="1187" w:type="pct"/>
          </w:tcPr>
          <w:p w14:paraId="52EB56B4" w14:textId="5A7E4821" w:rsidR="00D2055B" w:rsidRPr="00F33AA6" w:rsidRDefault="00D2055B" w:rsidP="00D2055B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 B wraz z Centralnym systemem nadzorującym</w:t>
            </w:r>
          </w:p>
        </w:tc>
        <w:tc>
          <w:tcPr>
            <w:tcW w:w="2673" w:type="pct"/>
          </w:tcPr>
          <w:p w14:paraId="296A27EF" w14:textId="18E94D22" w:rsidR="00D2055B" w:rsidRPr="00F33AA6" w:rsidRDefault="00D2055B" w:rsidP="00E978A1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 dla opracowanego Prototypu Systemu wentylacji B wraz z Centralnym systemem nadzorującym musi zawierać informacje potwierdzające spełnienie Wymagań Obligatoryjnych w szczególności: </w:t>
            </w:r>
          </w:p>
          <w:p w14:paraId="688ACEEB" w14:textId="74DE8B9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 oraz obliczenia głównych składowych Systemu wentylacji B wraz z Centralnym systemem nadzorującym,  </w:t>
            </w:r>
          </w:p>
          <w:p w14:paraId="3030F812" w14:textId="69378A2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61A99730" w14:textId="4984BBB7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421A05AC" w14:textId="4D4BFDFF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7B586D46" w14:textId="04D408A9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oraz grafiki obrazujące budowę i działanie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A6515D0" w14:textId="6C8DF1C5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</w:t>
            </w:r>
          </w:p>
          <w:p w14:paraId="630277F2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0C05F45" w14:textId="1D6E616D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 technicznej Prototypu Systemu wentylacji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w wersji papierowej oraz jeden egzemplarz w wersji elektronicznej. </w:t>
            </w:r>
          </w:p>
          <w:p w14:paraId="1F13CA8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Wszystkie ww. elementy należy dostarczyć w formacie *.pdf oraz w formacie edytowalnym: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docx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xlsx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dwg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554DB5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14AE0E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77B5A88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72D6E8B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2.</w:t>
            </w:r>
          </w:p>
        </w:tc>
        <w:tc>
          <w:tcPr>
            <w:tcW w:w="1187" w:type="pct"/>
          </w:tcPr>
          <w:p w14:paraId="39ABA7E7" w14:textId="05983981" w:rsidR="00D2055B" w:rsidRPr="00F33AA6" w:rsidRDefault="3DDAF949" w:rsidP="04041D6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Systemu wentylacji B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wraz z Szkolnym systemem 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09550B88" w14:textId="7B420C0C" w:rsidR="00D2055B" w:rsidRPr="00F33AA6" w:rsidRDefault="3504CB04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0B9C0FE9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spełniający Wymagania obligatoryjne: </w:t>
            </w:r>
            <w:r w:rsidR="74D4A428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9.1-9.12, 10.1-10.11, 11.1-11.15., 12.1-12.18., 13.1-13.5, 14.1-14.4.</w:t>
            </w:r>
          </w:p>
        </w:tc>
        <w:tc>
          <w:tcPr>
            <w:tcW w:w="822" w:type="pct"/>
          </w:tcPr>
          <w:p w14:paraId="1EA8263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3CFD71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1EFFE21A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24CF0B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3.</w:t>
            </w:r>
          </w:p>
        </w:tc>
        <w:tc>
          <w:tcPr>
            <w:tcW w:w="1187" w:type="pct"/>
          </w:tcPr>
          <w:p w14:paraId="3CBA959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5D0A5D4F" w14:textId="0AA5C06F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="00D107A1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71AA7F2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4DD0B1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18ACB75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5991CA5F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4.</w:t>
            </w:r>
          </w:p>
        </w:tc>
        <w:tc>
          <w:tcPr>
            <w:tcW w:w="1187" w:type="pct"/>
          </w:tcPr>
          <w:p w14:paraId="490D90ED" w14:textId="5DBC0842" w:rsidR="00D2055B" w:rsidRPr="00F33AA6" w:rsidRDefault="00D2055B" w:rsidP="00D107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System wentylacji </w:t>
            </w:r>
            <w:r w:rsidR="00D107A1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B wraz z Centralnym systemem nadzorującym</w:t>
            </w:r>
          </w:p>
        </w:tc>
        <w:tc>
          <w:tcPr>
            <w:tcW w:w="2673" w:type="pct"/>
          </w:tcPr>
          <w:p w14:paraId="287DBBF3" w14:textId="63EC38CE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7574D4D6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7AA029AC" w14:textId="16040D30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dopuszczenia Systemu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obrotu na terenie Polski, </w:t>
            </w:r>
          </w:p>
          <w:p w14:paraId="6D6BA7DD" w14:textId="4E62541D" w:rsidR="00D2055B" w:rsidRPr="00F33AA6" w:rsidRDefault="3DDAF949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uzyskanie deklaracji zgodności, deklaracji</w:t>
            </w:r>
            <w:r w:rsidR="60EC09F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użytkowych, krajowych deklaracji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 zgodnie z przepisami prawa polskiego i europejskiego,</w:t>
            </w:r>
          </w:p>
          <w:p w14:paraId="5613B734" w14:textId="6D4F02A5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karty produktu i etykiety energetycznej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Centrali wentylacyjnej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zgodnie z aktualnie obowiązującą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Dyrektywą 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proofErr w:type="spellStart"/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Ecodesign</w:t>
            </w:r>
            <w:proofErr w:type="spellEnd"/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</w:tc>
        <w:tc>
          <w:tcPr>
            <w:tcW w:w="822" w:type="pct"/>
          </w:tcPr>
          <w:p w14:paraId="4D6831B6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147FB9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E7B0BE6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4AC22E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4AC45BED" w14:textId="555F76F3" w:rsidR="00D2055B" w:rsidRPr="00F33AA6" w:rsidRDefault="00D2055B" w:rsidP="001A6E10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1A6E10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673" w:type="pct"/>
          </w:tcPr>
          <w:p w14:paraId="6A0762AB" w14:textId="2D41CCC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raportu, który w przystępny sposób przedstawia przyjęte założenia i rozwiązania opracowane w ramach Przedsięwzięcia przez Wykonawcę, co najmniej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zakresie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</w:p>
          <w:p w14:paraId="3861369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04779A4B" w14:textId="2E2C3E80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skierowany jest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wspólnot, zarządców nieruchomości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samorządów zainteresowanych systemami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istniejących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Raport zawiera informacje przedstawione w zrozumiały sposób na temat Przedsięwzięcia. </w:t>
            </w:r>
          </w:p>
          <w:p w14:paraId="7B66F08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7258D15" w14:textId="38340331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związaniem Systemów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opracowanym przez Wykonawcę. Raport powinien obejmować co najmniej:</w:t>
            </w:r>
          </w:p>
          <w:p w14:paraId="36A2412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09AA9644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70537668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4CF26D77" w14:textId="11B7921C" w:rsidR="00D2055B" w:rsidRPr="00F33AA6" w:rsidRDefault="3DDAF949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F33A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B5E477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3AE8AD3F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0B4B1DE3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5BC63254" w14:textId="03F0689D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wniosk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 dotyczące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dedykowanego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istniejących mieszkań w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5D85A871" w14:textId="22E6004B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uwarunkowania formalno-prawne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realizacji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zidentyfikowane bariery prawne, ustalone na podstawie planowanego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B9BCE6A" w14:textId="01D1F3D8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potencjał dostosowania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możliwego zmniejszenia się zapotrzebowania na ciepło wynikającego między innymi z termomodernizacji budynków w kontekście Strategii na rzecz Fali Renowacji z dn. 14.10.2020 r. </w:t>
            </w:r>
          </w:p>
          <w:p w14:paraId="534AB0C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i jego elementy mogą zawierać dodatkowo, wedle wyboru Wykonawcy, informację dotyczące Wykonawcy w poniższym zakresie:</w:t>
            </w:r>
          </w:p>
          <w:p w14:paraId="736C3D92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1A82F93C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2DA03B8E" w14:textId="51995849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budynkach mieszkalnych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7719785F" w14:textId="14F3DE4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7F4FF19C" w14:textId="14F3DE47" w:rsidR="00803DDE" w:rsidRPr="00F33AA6" w:rsidRDefault="00803DDE" w:rsidP="00803DDE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548FA4A1" w14:textId="5059CBE1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może zawierać inne informacje sporządzone przez Wykonawcę, a służące celom Przedsięwzięcia określone w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Rozdziale I Regulaminu, lub do przedstawienia postulatów zmian prawnych w zakresie zidentyfikowanych „wąskich gardeł” dla procesu poprawy jakości powietrza w istniejących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mieszkaniach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barier utrudniających lub uniemożliwiających optymalne wdrożenie systemów wentylacji w istniejących budynkach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6508DD68" w14:textId="77777777" w:rsidR="00CF131E" w:rsidRPr="00F33AA6" w:rsidRDefault="00CF131E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D2C88B9" w14:textId="66D867F9" w:rsidR="00CF131E" w:rsidRPr="00F33AA6" w:rsidRDefault="13312F08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oparciu o tworzone Rozwiązanie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a nie ujawnianie szczegółowych rozwiązań technicznych 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stanowiących informacje poufne i o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walorach komercyjnych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dotyczących Systemu.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powinien przygotować Rekomendację Wykonawcy w najdalej idącym stopniu 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uwzględniającym wskazany cel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25AB848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0076F2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83F2126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28E798AE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57D9180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0C1C76DE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1184441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1A35999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Prac B+R przeprowadzonych przez Wykonawcę w Etapie I  </w:t>
            </w:r>
          </w:p>
        </w:tc>
        <w:tc>
          <w:tcPr>
            <w:tcW w:w="2673" w:type="pct"/>
          </w:tcPr>
          <w:p w14:paraId="1551671C" w14:textId="1FEF4B8F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 Prototypu Systemu wentylacji B wraz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 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 trakcie Etapu I zawierającego co najmniej:</w:t>
            </w:r>
          </w:p>
          <w:p w14:paraId="6EED5451" w14:textId="7777777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przeprowadzonych Prac B+R.  </w:t>
            </w:r>
          </w:p>
          <w:p w14:paraId="21C89BA4" w14:textId="1A0BF216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Prototypów Centrali wentylacyjnej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obowiązująca na dzień złożenia Wyników dyrektywą 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  </w:t>
            </w:r>
          </w:p>
          <w:p w14:paraId="2807B1EE" w14:textId="53E6243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Kartę produktu i etykietę energetyczną wraz z obliczeniami Central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i wentylacyjnej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obowiązującą na dzień złożenia Wyników dyrektywą 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</w:t>
            </w:r>
          </w:p>
          <w:p w14:paraId="4A41B8A6" w14:textId="1201E603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Podsumowanie Testów dopuszczających do obrotu System wentylacji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 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(m.in. testy EMC),</w:t>
            </w:r>
          </w:p>
          <w:p w14:paraId="56559331" w14:textId="2F3939C9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Rysunki techniczne komponentów wchodzących w skład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 formacie DWG, STP,</w:t>
            </w:r>
          </w:p>
          <w:p w14:paraId="2BFCA54E" w14:textId="5EAF6D5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Dokumentację techniczną Prototypu obejmującą m.in. schemat elektryczny podłączenia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 w obrębie Mieszkania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.</w:t>
            </w:r>
          </w:p>
          <w:p w14:paraId="165E6766" w14:textId="6BE41EF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3EB1612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5E94912" w14:textId="7D850B7E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Podane wyniki Prac B+R powinny potwierdzić atrakcyjność i zalety o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pracowanego Systemu wentylacji B wraz z 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Wykonawca przygotowując raport powinien odnieść się do planów badawczych podanych w Ofercie,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odnieść się do spełnienia postawionych Wymagań Obligatoryjnych i Jakościowych oraz deklarowanych parametrów Wymagań Konkursowych. Opis i uzasadnienie mogą być uzupełnione o obliczenia, rysunki techniczne, grafiki itp.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51A515F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 ww. elementy należy dostarczyć w formacie *.pdf oraz w formacie edytowalnym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docx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xlsx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dwg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4547E005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716A0A5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2BA64F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08D779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5D3F18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58ADBE08" w14:textId="0AEF8874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Harmonogram Prac Etapu II, stanowiący uszczegółowienie w stosunku do Harmonogramu Prac wskazanego w Zaktualizowanej Ofercie zgodnie z którym Wykonawca planuje realizować p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2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1C600DE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01237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03BF7428" w14:textId="77777777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62D7C6A5" w14:textId="30E2078F" w:rsidR="00D2055B" w:rsidRPr="001246A6" w:rsidRDefault="00D2055B" w:rsidP="00D2055B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Wyniki Prac Etapu I muszą zostać przekazane Zamawiającemu w Terminie Doręczenia Wyników Prac Etapu I określonym w Rozdziale I</w:t>
      </w:r>
      <w:r w:rsidR="00303096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.I.2 niniejszego Załącznika i w formie określonej tym Załącznikiem oraz Umową. </w:t>
      </w:r>
    </w:p>
    <w:p w14:paraId="0AEC96EA" w14:textId="77777777" w:rsidR="00D2055B" w:rsidRPr="001246A6" w:rsidRDefault="00D2055B" w:rsidP="00D2055B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78930F6C" w14:textId="77777777" w:rsidR="001D2B04" w:rsidRPr="001246A6" w:rsidRDefault="001D2B04" w:rsidP="001D2B04">
      <w:pPr>
        <w:pStyle w:val="Nagwek2"/>
        <w:ind w:firstLine="709"/>
        <w:rPr>
          <w:rFonts w:cstheme="minorHAnsi"/>
        </w:rPr>
      </w:pPr>
      <w:bookmarkStart w:id="64" w:name="_Toc73430325"/>
      <w:r w:rsidRPr="001246A6">
        <w:rPr>
          <w:rFonts w:eastAsia="Calibri" w:cstheme="minorHAnsi"/>
          <w:szCs w:val="22"/>
          <w:lang w:eastAsia="pl-PL"/>
        </w:rPr>
        <w:t>I</w:t>
      </w:r>
      <w:r w:rsidRPr="001246A6">
        <w:rPr>
          <w:rFonts w:cstheme="minorHAnsi"/>
        </w:rPr>
        <w:t>I.I.5.</w:t>
      </w:r>
      <w:r w:rsidRPr="001246A6">
        <w:rPr>
          <w:rFonts w:cstheme="minorHAnsi"/>
          <w:color w:val="auto"/>
        </w:rPr>
        <w:t xml:space="preserve"> </w:t>
      </w:r>
      <w:r w:rsidRPr="001246A6">
        <w:rPr>
          <w:rFonts w:cstheme="minorHAnsi"/>
        </w:rPr>
        <w:t>Dostarczenie Prototypów Systemów wentylacji B wraz z Centralnymi systemami nadzorującymi do Testów</w:t>
      </w:r>
      <w:bookmarkEnd w:id="64"/>
    </w:p>
    <w:p w14:paraId="3CC393AE" w14:textId="1634EDF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 po zakończonych Pracach B+R w ramach Etapu I oraz uzyskaniu wymaganych prawem badań laboratoryjnych umożliwiających wprowadzenie produktu do obrotu dostarcza Zamawiającemu Prototypy Systemu wentylacji B wraz z Centralnym systemem nadzorującym oraz Dokumentację techniczną Prototypów Systemów B w terminie i na zasadach wskazanych w Tabeli II.I.2.</w:t>
      </w:r>
    </w:p>
    <w:p w14:paraId="360544EA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331A286" w14:textId="4275103D" w:rsidR="001D2B04" w:rsidRPr="001246A6" w:rsidRDefault="001D2B04" w:rsidP="001D2B04">
      <w:pPr>
        <w:pStyle w:val="Nagwek2"/>
        <w:ind w:firstLine="720"/>
        <w:rPr>
          <w:rFonts w:cstheme="minorHAnsi"/>
        </w:rPr>
      </w:pPr>
      <w:bookmarkStart w:id="65" w:name="_Toc73430326"/>
      <w:r w:rsidRPr="001246A6">
        <w:rPr>
          <w:rFonts w:cstheme="minorHAnsi"/>
        </w:rPr>
        <w:t>I</w:t>
      </w:r>
      <w:r w:rsidR="00BC69F4" w:rsidRPr="001246A6">
        <w:rPr>
          <w:rFonts w:cstheme="minorHAnsi"/>
        </w:rPr>
        <w:t>I</w:t>
      </w:r>
      <w:r w:rsidRPr="001246A6">
        <w:rPr>
          <w:rFonts w:cstheme="minorHAnsi"/>
        </w:rPr>
        <w:t>.I.6. Testy Prototypów Systemu B</w:t>
      </w:r>
      <w:bookmarkEnd w:id="65"/>
    </w:p>
    <w:p w14:paraId="2234962B" w14:textId="469AE5ED" w:rsidR="001D2B04" w:rsidRPr="001246A6" w:rsidRDefault="00EF6309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B</w:t>
      </w:r>
      <w:r w:rsidR="001D2B04" w:rsidRPr="001246A6">
        <w:rPr>
          <w:rFonts w:cstheme="minorHAnsi"/>
          <w:lang w:eastAsia="pl-PL"/>
        </w:rPr>
        <w:t xml:space="preserve"> prowadzone są wspólnie przez Zamawiającego oraz Wykonawcę, przy czym Zamawiający zastrzega sobie prawo do zlecenia przeprowadzenia Testów przez niezależny podmiot zewnętrzny. </w:t>
      </w:r>
    </w:p>
    <w:p w14:paraId="5671BEE6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4B54EC6" w14:textId="1A634BBD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rozpoczynają się po dostarczeniu przez Wykonawcę Prototypu Systemu wentylacyjnego</w:t>
      </w:r>
      <w:r w:rsidR="0E7E085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i obejmują: jego montaż, uruchomienie oraz sterowanie Systemem</w:t>
      </w:r>
      <w:r w:rsidR="0E7E0858" w:rsidRPr="001246A6">
        <w:rPr>
          <w:rFonts w:cstheme="minorHAnsi"/>
          <w:lang w:eastAsia="pl-PL"/>
        </w:rPr>
        <w:t xml:space="preserve"> automatyki B, Regulatorem </w:t>
      </w:r>
      <w:proofErr w:type="spellStart"/>
      <w:r w:rsidR="0E7E0858" w:rsidRPr="001246A6">
        <w:rPr>
          <w:rFonts w:cstheme="minorHAnsi"/>
          <w:lang w:eastAsia="pl-PL"/>
        </w:rPr>
        <w:t>pomieszczeniowym</w:t>
      </w:r>
      <w:proofErr w:type="spellEnd"/>
      <w:r w:rsidR="0E7E085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oraz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. Zamawiający zastrzega sobie prawo do zlecenie przeprowadze</w:t>
      </w:r>
      <w:r w:rsidR="0E7E0858" w:rsidRPr="001246A6">
        <w:rPr>
          <w:rFonts w:cstheme="minorHAnsi"/>
          <w:lang w:eastAsia="pl-PL"/>
        </w:rPr>
        <w:t>nia Testów Prototypów Systemów w</w:t>
      </w:r>
      <w:r w:rsidRPr="001246A6">
        <w:rPr>
          <w:rFonts w:cstheme="minorHAnsi"/>
          <w:lang w:eastAsia="pl-PL"/>
        </w:rPr>
        <w:t>entylacyjnych przez niezależny podmiot zewnętrzny. Po przeprowadzeniu Testów Wykonawca</w:t>
      </w:r>
      <w:r w:rsidR="0E7E0858" w:rsidRPr="001246A6">
        <w:rPr>
          <w:rFonts w:cstheme="minorHAnsi"/>
          <w:lang w:eastAsia="pl-PL"/>
        </w:rPr>
        <w:t xml:space="preserve"> przeprowadzi demontaż Systemu B</w:t>
      </w:r>
      <w:r w:rsidRPr="001246A6">
        <w:rPr>
          <w:rFonts w:cstheme="minorHAnsi"/>
          <w:lang w:eastAsia="pl-PL"/>
        </w:rPr>
        <w:t xml:space="preserve">. </w:t>
      </w:r>
    </w:p>
    <w:p w14:paraId="1A9BFE3D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D752ABF" w14:textId="640D39B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</w:t>
      </w:r>
      <w:r w:rsidR="00EF6309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wniesienie, zamontowanie i podłączenie mechaniczne i elektryczne wszystkich element</w:t>
      </w:r>
      <w:r w:rsidR="00EF6309" w:rsidRPr="001246A6">
        <w:rPr>
          <w:rFonts w:cstheme="minorHAnsi"/>
          <w:lang w:eastAsia="pl-PL"/>
        </w:rPr>
        <w:t>ów wchodzących w skład Systemu B tj. Centrali wentylacyjnej B</w:t>
      </w:r>
      <w:r w:rsidRPr="001246A6">
        <w:rPr>
          <w:rFonts w:cstheme="minorHAnsi"/>
          <w:lang w:eastAsia="pl-PL"/>
        </w:rPr>
        <w:t xml:space="preserve">, Elementów wentylacyjnych, </w:t>
      </w:r>
      <w:r w:rsidR="00EF6309" w:rsidRPr="001246A6">
        <w:rPr>
          <w:rFonts w:cstheme="minorHAnsi"/>
          <w:lang w:eastAsia="pl-PL"/>
        </w:rPr>
        <w:t xml:space="preserve">Systemu automatyki B, Regulatora </w:t>
      </w:r>
      <w:proofErr w:type="spellStart"/>
      <w:r w:rsidR="00EF6309" w:rsidRPr="001246A6">
        <w:rPr>
          <w:rFonts w:cstheme="minorHAnsi"/>
          <w:lang w:eastAsia="pl-PL"/>
        </w:rPr>
        <w:t>pomieszczeniowego</w:t>
      </w:r>
      <w:proofErr w:type="spellEnd"/>
      <w:r w:rsidR="00EF6309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, Szkolnego Systemu zarządzającego w lokalizacji podanej przez Zamawiającego oraz konfigurację </w:t>
      </w:r>
      <w:r w:rsidR="00EF6309" w:rsidRPr="001246A6">
        <w:rPr>
          <w:rFonts w:cstheme="minorHAnsi"/>
          <w:lang w:eastAsia="pl-PL"/>
        </w:rPr>
        <w:t>Systemu B</w:t>
      </w:r>
      <w:r w:rsidRPr="001246A6">
        <w:rPr>
          <w:rFonts w:cstheme="minorHAnsi"/>
          <w:lang w:eastAsia="pl-PL"/>
        </w:rPr>
        <w:t xml:space="preserve"> w odpowiedni tryb pracy dosto</w:t>
      </w:r>
      <w:r w:rsidR="00EF6309" w:rsidRPr="001246A6">
        <w:rPr>
          <w:rFonts w:cstheme="minorHAnsi"/>
          <w:lang w:eastAsia="pl-PL"/>
        </w:rPr>
        <w:t>sowany do Wymagań Konkursowych 16.1-16</w:t>
      </w:r>
      <w:r w:rsidRPr="001246A6">
        <w:rPr>
          <w:rFonts w:cstheme="minorHAnsi"/>
          <w:lang w:eastAsia="pl-PL"/>
        </w:rPr>
        <w:t xml:space="preserve">.8. </w:t>
      </w:r>
    </w:p>
    <w:p w14:paraId="42F5D141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B698BCB" w14:textId="15B3A59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</w:t>
      </w:r>
      <w:r w:rsidR="00EF6309" w:rsidRPr="001246A6">
        <w:rPr>
          <w:rFonts w:cstheme="minorHAnsi"/>
          <w:lang w:eastAsia="pl-PL"/>
        </w:rPr>
        <w:t>ez demontaż Systemu wentylacji 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rozłączenie mechaniczne i elektryczne</w:t>
      </w:r>
      <w:r w:rsidR="00EF6309" w:rsidRPr="001246A6">
        <w:rPr>
          <w:rFonts w:cstheme="minorHAnsi"/>
          <w:lang w:eastAsia="pl-PL"/>
        </w:rPr>
        <w:t xml:space="preserve"> wszystkich </w:t>
      </w:r>
      <w:r w:rsidR="00EF6309" w:rsidRPr="001246A6">
        <w:rPr>
          <w:rFonts w:cstheme="minorHAnsi"/>
          <w:lang w:eastAsia="pl-PL"/>
        </w:rPr>
        <w:lastRenderedPageBreak/>
        <w:t>składowych Systemu B</w:t>
      </w:r>
      <w:r w:rsidRPr="001246A6">
        <w:rPr>
          <w:rFonts w:cstheme="minorHAnsi"/>
          <w:lang w:eastAsia="pl-PL"/>
        </w:rPr>
        <w:t>, zniesienie i transport wszystkich elementów wchodzących w skła</w:t>
      </w:r>
      <w:r w:rsidR="00EF6309" w:rsidRPr="001246A6">
        <w:rPr>
          <w:rFonts w:cstheme="minorHAnsi"/>
          <w:lang w:eastAsia="pl-PL"/>
        </w:rPr>
        <w:t>d Systemu B</w:t>
      </w:r>
      <w:r w:rsidRPr="001246A6">
        <w:rPr>
          <w:rFonts w:cstheme="minorHAnsi"/>
          <w:lang w:eastAsia="pl-PL"/>
        </w:rPr>
        <w:t xml:space="preserve"> tj. Ce</w:t>
      </w:r>
      <w:r w:rsidR="00EF6309" w:rsidRPr="001246A6">
        <w:rPr>
          <w:rFonts w:cstheme="minorHAnsi"/>
          <w:lang w:eastAsia="pl-PL"/>
        </w:rPr>
        <w:t>ntrali wentylacyjnej B</w:t>
      </w:r>
      <w:r w:rsidRPr="001246A6">
        <w:rPr>
          <w:rFonts w:cstheme="minorHAnsi"/>
          <w:lang w:eastAsia="pl-PL"/>
        </w:rPr>
        <w:t>, Elementów went</w:t>
      </w:r>
      <w:r w:rsidR="00EF6309" w:rsidRPr="001246A6">
        <w:rPr>
          <w:rFonts w:cstheme="minorHAnsi"/>
          <w:lang w:eastAsia="pl-PL"/>
        </w:rPr>
        <w:t xml:space="preserve">ylacyjnych, Systemu automatyki B, Regulatora </w:t>
      </w:r>
      <w:proofErr w:type="spellStart"/>
      <w:r w:rsidR="00EF6309" w:rsidRPr="001246A6">
        <w:rPr>
          <w:rFonts w:cstheme="minorHAnsi"/>
          <w:lang w:eastAsia="pl-PL"/>
        </w:rPr>
        <w:t>pomieszczeniowego</w:t>
      </w:r>
      <w:proofErr w:type="spellEnd"/>
      <w:r w:rsidR="00EF6309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, </w:t>
      </w:r>
      <w:r w:rsidR="00EF6309" w:rsidRPr="001246A6">
        <w:rPr>
          <w:rFonts w:cstheme="minorHAnsi"/>
          <w:lang w:eastAsia="pl-PL"/>
        </w:rPr>
        <w:t>Centralnego s</w:t>
      </w:r>
      <w:r w:rsidRPr="001246A6">
        <w:rPr>
          <w:rFonts w:cstheme="minorHAnsi"/>
          <w:lang w:eastAsia="pl-PL"/>
        </w:rPr>
        <w:t xml:space="preserve">ystemu </w:t>
      </w:r>
      <w:r w:rsidR="00EF6309" w:rsidRPr="001246A6">
        <w:rPr>
          <w:rFonts w:cstheme="minorHAnsi"/>
          <w:lang w:eastAsia="pl-PL"/>
        </w:rPr>
        <w:t>nadzorującego</w:t>
      </w:r>
      <w:r w:rsidRPr="001246A6">
        <w:rPr>
          <w:rFonts w:cstheme="minorHAnsi"/>
          <w:lang w:eastAsia="pl-PL"/>
        </w:rPr>
        <w:t xml:space="preserve">.  </w:t>
      </w:r>
    </w:p>
    <w:p w14:paraId="4B24DB23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5FF7B93C" w14:textId="755E041E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Zamawiający</w:t>
      </w:r>
      <w:r w:rsidR="7FA458C8" w:rsidRPr="001246A6">
        <w:rPr>
          <w:rFonts w:cstheme="minorHAnsi"/>
          <w:lang w:eastAsia="pl-PL"/>
        </w:rPr>
        <w:t xml:space="preserve"> będzie badał Prototyp Systemu B</w:t>
      </w:r>
      <w:r w:rsidRPr="001246A6">
        <w:rPr>
          <w:rFonts w:cstheme="minorHAnsi"/>
          <w:lang w:eastAsia="pl-PL"/>
        </w:rPr>
        <w:t xml:space="preserve"> pod względem Wymagań Obligatoryjnych </w:t>
      </w:r>
      <w:r w:rsidR="5B5767E9" w:rsidRPr="001246A6">
        <w:rPr>
          <w:rFonts w:cstheme="minorHAnsi"/>
          <w:lang w:eastAsia="pl-PL"/>
        </w:rPr>
        <w:t xml:space="preserve">9.8, 9.11, 11.15, 12.1-12.18, 13.1, 13.3-13.5, 14.1, 14.3  </w:t>
      </w:r>
      <w:r w:rsidRPr="001246A6">
        <w:rPr>
          <w:rFonts w:cstheme="minorHAnsi"/>
          <w:lang w:eastAsia="pl-PL"/>
        </w:rPr>
        <w:t xml:space="preserve"> i parametrów Wymagań Konkursowych </w:t>
      </w:r>
      <w:r w:rsidR="7FA458C8" w:rsidRPr="001246A6">
        <w:rPr>
          <w:rFonts w:cstheme="minorHAnsi"/>
          <w:lang w:eastAsia="pl-PL"/>
        </w:rPr>
        <w:t>16.1.-16</w:t>
      </w:r>
      <w:r w:rsidRPr="001246A6">
        <w:rPr>
          <w:rFonts w:cstheme="minorHAnsi"/>
          <w:lang w:eastAsia="pl-PL"/>
        </w:rPr>
        <w:t>.8 wskazanych w Załączniku nr 1 do Regulaminu. Wyniki Testów Prototypu Systemu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będą podlegać 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D8A25BD" w14:textId="0E3BABB8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przeprowadzenia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użyte zostaną urządzenia pomiarowe opisane w podpunkcie</w:t>
      </w:r>
      <w:r w:rsidRPr="001246A6">
        <w:rPr>
          <w:rFonts w:cstheme="minorHAnsi"/>
          <w:color w:val="000000" w:themeColor="text1"/>
          <w:lang w:eastAsia="pl-PL"/>
        </w:rPr>
        <w:t xml:space="preserve"> Aparatura pomiarowa używana w Testach Prototypów Systemu wentylacji </w:t>
      </w:r>
      <w:r w:rsidR="7FA458C8" w:rsidRPr="001246A6">
        <w:rPr>
          <w:rFonts w:cstheme="minorHAnsi"/>
          <w:color w:val="000000" w:themeColor="text1"/>
          <w:lang w:eastAsia="pl-PL"/>
        </w:rPr>
        <w:t xml:space="preserve">B </w:t>
      </w:r>
      <w:r w:rsidRPr="001246A6">
        <w:rPr>
          <w:rFonts w:cstheme="minorHAnsi"/>
          <w:color w:val="000000" w:themeColor="text1"/>
          <w:lang w:eastAsia="pl-PL"/>
        </w:rPr>
        <w:t xml:space="preserve">wraz z </w:t>
      </w:r>
      <w:r w:rsidR="7FA458C8" w:rsidRPr="001246A6">
        <w:rPr>
          <w:rFonts w:cstheme="minorHAnsi"/>
          <w:color w:val="000000" w:themeColor="text1"/>
          <w:lang w:eastAsia="pl-PL"/>
        </w:rPr>
        <w:t>Centralnym</w:t>
      </w:r>
      <w:r w:rsidRPr="001246A6">
        <w:rPr>
          <w:rFonts w:cstheme="minorHAnsi"/>
          <w:color w:val="000000" w:themeColor="text1"/>
          <w:lang w:eastAsia="pl-PL"/>
        </w:rPr>
        <w:t xml:space="preserve"> systemem </w:t>
      </w:r>
      <w:r w:rsidR="7FA458C8" w:rsidRPr="001246A6">
        <w:rPr>
          <w:rFonts w:cstheme="minorHAnsi"/>
          <w:color w:val="000000" w:themeColor="text1"/>
          <w:lang w:eastAsia="pl-PL"/>
        </w:rPr>
        <w:t>nadzorującym</w:t>
      </w:r>
      <w:r w:rsidRPr="001246A6">
        <w:rPr>
          <w:rFonts w:cstheme="minorHAnsi"/>
          <w:color w:val="000000" w:themeColor="text1"/>
          <w:lang w:eastAsia="pl-PL"/>
        </w:rPr>
        <w:t xml:space="preserve">. </w:t>
      </w:r>
    </w:p>
    <w:p w14:paraId="77D68F8F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7D4E6139" w14:textId="7087DCF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</w:t>
      </w:r>
      <w:r w:rsidR="00E978A1" w:rsidRPr="001246A6">
        <w:rPr>
          <w:rFonts w:cstheme="minorHAnsi"/>
          <w:lang w:eastAsia="pl-PL"/>
        </w:rPr>
        <w:t>pujące testy Prototypu Systemu B</w:t>
      </w:r>
      <w:r w:rsidRPr="001246A6">
        <w:rPr>
          <w:rFonts w:cstheme="minorHAnsi"/>
          <w:lang w:eastAsia="pl-PL"/>
        </w:rPr>
        <w:t>:</w:t>
      </w:r>
    </w:p>
    <w:p w14:paraId="42F4C6B6" w14:textId="77777777" w:rsidR="001D2B04" w:rsidRPr="001246A6" w:rsidRDefault="001D2B04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jakościowe:</w:t>
      </w:r>
    </w:p>
    <w:p w14:paraId="43780976" w14:textId="1F4571E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 xml:space="preserve">.1 </w:t>
      </w:r>
    </w:p>
    <w:p w14:paraId="6F0FC96F" w14:textId="1B0EEF3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.2</w:t>
      </w:r>
    </w:p>
    <w:p w14:paraId="4BAF91CC" w14:textId="7F7EE8C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.3</w:t>
      </w:r>
    </w:p>
    <w:p w14:paraId="29791D4C" w14:textId="0C247443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.4</w:t>
      </w:r>
    </w:p>
    <w:p w14:paraId="2665AC73" w14:textId="005514E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.5</w:t>
      </w:r>
    </w:p>
    <w:p w14:paraId="17630D03" w14:textId="77777777" w:rsidR="006D5A50" w:rsidRPr="001246A6" w:rsidRDefault="006D5A50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Funkcjonalności:</w:t>
      </w:r>
    </w:p>
    <w:p w14:paraId="4DF6DCCB" w14:textId="0492F29D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B.6 – Funkcjonalności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coolingu</w:t>
      </w:r>
      <w:proofErr w:type="spellEnd"/>
      <w:r w:rsidRPr="001246A6">
        <w:rPr>
          <w:rFonts w:cstheme="minorHAnsi"/>
          <w:lang w:eastAsia="pl-PL"/>
        </w:rPr>
        <w:t>,</w:t>
      </w:r>
    </w:p>
    <w:p w14:paraId="12813423" w14:textId="252A1DF8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B.7 – Funkcjonalności Centralnego systemu nadzorującego,</w:t>
      </w:r>
    </w:p>
    <w:p w14:paraId="01B9D4C5" w14:textId="400F2529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B.8 – Funkcjonalności Aplikacji,</w:t>
      </w:r>
    </w:p>
    <w:p w14:paraId="512449EE" w14:textId="796DF890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B.9 – Funkcjonalności Regulatora </w:t>
      </w:r>
      <w:proofErr w:type="spellStart"/>
      <w:r w:rsidRPr="001246A6">
        <w:rPr>
          <w:rFonts w:cstheme="minorHAnsi"/>
          <w:lang w:eastAsia="pl-PL"/>
        </w:rPr>
        <w:t>pomieszczeniowego</w:t>
      </w:r>
      <w:proofErr w:type="spellEnd"/>
      <w:r w:rsidRPr="001246A6">
        <w:rPr>
          <w:rFonts w:cstheme="minorHAnsi"/>
          <w:lang w:eastAsia="pl-PL"/>
        </w:rPr>
        <w:t xml:space="preserve"> B.  </w:t>
      </w:r>
    </w:p>
    <w:p w14:paraId="749BBC1B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158C3D7D" w14:textId="5A0E6118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Aby uniknąć wszelkich wątpliwości – Zamawiający dopuszcza przerwanie ciągłości pomiarów prowadzonych w ramach Testów Prototypów Systemu </w:t>
      </w:r>
      <w:r w:rsidR="00E978A1" w:rsidRPr="001246A6">
        <w:rPr>
          <w:rFonts w:cstheme="minorHAnsi"/>
          <w:lang w:eastAsia="pl-PL"/>
        </w:rPr>
        <w:t>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, na skutek:  </w:t>
      </w:r>
    </w:p>
    <w:p w14:paraId="401FAA9E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19E150CF" w14:textId="2FCC1D95" w:rsidR="001D2B04" w:rsidRPr="001246A6" w:rsidRDefault="1AC898AF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wykorzystywanych w trakcie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 xml:space="preserve">Centralnym </w:t>
      </w:r>
      <w:r w:rsidRPr="001246A6">
        <w:rPr>
          <w:rFonts w:cstheme="minorHAnsi"/>
          <w:lang w:eastAsia="pl-PL"/>
        </w:rPr>
        <w:t xml:space="preserve">systemem </w:t>
      </w:r>
      <w:r w:rsidR="3B7B7D2A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lub </w:t>
      </w:r>
    </w:p>
    <w:p w14:paraId="73E5CDC4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5213DDB9" w14:textId="64D7EA3A" w:rsidR="001D2B04" w:rsidRPr="001246A6" w:rsidRDefault="001D2B04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 są Testy Prototypu Systemu wentylacji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; pożar budynku, w którym prowadzone są Testy, katastrofa naturalna, stan wojenny lub strajk powszechny, z wyłączeniem stanu epidemii wywołanego wirusem SARS CoV-2). </w:t>
      </w:r>
    </w:p>
    <w:p w14:paraId="5F2DF66B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1535C83" w14:textId="591B14A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 systemem nadzorującym</w:t>
      </w:r>
      <w:r w:rsidRPr="001246A6">
        <w:rPr>
          <w:rFonts w:cstheme="minorHAnsi"/>
          <w:lang w:eastAsia="pl-PL"/>
        </w:rPr>
        <w:t xml:space="preserve"> adekwatnie do czasu trwania ww. okoliczności, lecz nie dłużej niż o 2 miesiące.</w:t>
      </w:r>
    </w:p>
    <w:p w14:paraId="270A8EFD" w14:textId="449F0A4D" w:rsidR="00D2055B" w:rsidRPr="001246A6" w:rsidRDefault="00D2055B" w:rsidP="005F6FB2">
      <w:pPr>
        <w:jc w:val="both"/>
        <w:rPr>
          <w:rFonts w:cstheme="minorHAnsi"/>
          <w:lang w:eastAsia="en-GB"/>
        </w:rPr>
      </w:pPr>
    </w:p>
    <w:p w14:paraId="5770C192" w14:textId="0006B5EB" w:rsidR="00BC69F4" w:rsidRPr="001246A6" w:rsidRDefault="00BC69F4" w:rsidP="00BC69F4">
      <w:pPr>
        <w:pStyle w:val="Nagwek2"/>
        <w:ind w:firstLine="720"/>
        <w:rPr>
          <w:rFonts w:cstheme="minorHAnsi"/>
        </w:rPr>
      </w:pPr>
      <w:bookmarkStart w:id="66" w:name="_Toc73430327"/>
      <w:r w:rsidRPr="001246A6">
        <w:rPr>
          <w:rFonts w:cstheme="minorHAnsi"/>
        </w:rPr>
        <w:t>II.I.6.1 Przygotowanie Środowiska Testowego</w:t>
      </w:r>
      <w:bookmarkEnd w:id="66"/>
    </w:p>
    <w:p w14:paraId="1BBED928" w14:textId="39077A34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B wraz z Centralnym systemem nadzorującym. </w:t>
      </w:r>
    </w:p>
    <w:p w14:paraId="039D823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C9931AD" w14:textId="77777777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Wykonawca w szczególności przygotuje w ramach wynagrodzenia wskazanego w ART.22 Umowy:</w:t>
      </w:r>
    </w:p>
    <w:p w14:paraId="2C138E71" w14:textId="652D1A83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 xml:space="preserve">Prototyp Systemu wentylacji B wraz z Centralnym systemem nadzorującym zgodny z Wymaganiami Obligatoryjnymi </w:t>
      </w:r>
      <w:r w:rsidR="6CB98861" w:rsidRPr="001246A6">
        <w:rPr>
          <w:rFonts w:cstheme="minorHAnsi"/>
          <w:color w:val="000000" w:themeColor="text1"/>
          <w:sz w:val="20"/>
          <w:szCs w:val="20"/>
          <w:lang w:bidi="ar-SA"/>
        </w:rPr>
        <w:t>9.1-9.12, 10.1-10.11, 11.1-11.15., 12.1-12.18., 13.1-13.5, 14.1-14.4.</w:t>
      </w:r>
      <w:r w:rsidRPr="001246A6">
        <w:rPr>
          <w:rFonts w:cstheme="minorHAnsi"/>
          <w:lang w:eastAsia="pl-PL"/>
        </w:rPr>
        <w:t xml:space="preserve">, zgodnie z Załącznikiem nr 1 do Regulaminu i parametrami Wymagań Konkursowych 16.1 – 16.8 zadeklarowanymi przez Wykonawcę w Ofercie. </w:t>
      </w:r>
    </w:p>
    <w:p w14:paraId="054C61AB" w14:textId="684C048A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B niezbędne do przeprowadzenia Testów. </w:t>
      </w:r>
    </w:p>
    <w:p w14:paraId="5E4B7DB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122AFD9" w14:textId="03DA25F5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 w Polsce, w której będą przeprowadzane Testy Prototypu Systemy B. Wykonawca odpowiada za właściwe zagospodarowanie lub utylizację materiałów eksploatacyjnych użytych do Testów Systemu wentylacji, omawianych w rozdziale II.I.6.1 zgodnie z prawem polskim.</w:t>
      </w:r>
    </w:p>
    <w:p w14:paraId="7AC0CD8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519AA37E" w14:textId="77777777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Testów Jakościowo-Ilościowych:</w:t>
      </w:r>
    </w:p>
    <w:p w14:paraId="347EE99F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03D5523B" w14:textId="5EB83211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B.1</w:t>
      </w:r>
    </w:p>
    <w:p w14:paraId="29C05044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51D40855" w14:textId="62AE468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II.I.3. przedstawiono parametry Środowiska Testowego dla Testu B.1.</w:t>
      </w:r>
    </w:p>
    <w:p w14:paraId="4E509798" w14:textId="77777777" w:rsidR="00BC69F4" w:rsidRPr="001246A6" w:rsidRDefault="00BC69F4" w:rsidP="00BC69F4">
      <w:pPr>
        <w:rPr>
          <w:rFonts w:cstheme="minorHAnsi"/>
          <w:lang w:eastAsia="en-GB"/>
        </w:rPr>
      </w:pPr>
    </w:p>
    <w:p w14:paraId="04D47F95" w14:textId="3A32781A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II.I.3. Parametry Środowiska Testowego dla Testu B.1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4"/>
        <w:gridCol w:w="3582"/>
        <w:gridCol w:w="3584"/>
      </w:tblGrid>
      <w:tr w:rsidR="00BC69F4" w:rsidRPr="001246A6" w14:paraId="389F2A4A" w14:textId="77777777" w:rsidTr="002C5616">
        <w:tc>
          <w:tcPr>
            <w:tcW w:w="0" w:type="auto"/>
          </w:tcPr>
          <w:p w14:paraId="672F370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195F7884" w14:textId="1C46DBC9" w:rsidR="00BC69F4" w:rsidRPr="001246A6" w:rsidRDefault="00BC69F4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E9F196B" w14:textId="1F7B8C8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323742C3" w14:textId="77777777" w:rsidTr="002C5616">
        <w:tc>
          <w:tcPr>
            <w:tcW w:w="0" w:type="auto"/>
          </w:tcPr>
          <w:p w14:paraId="4D261BA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49FF5CB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64948EC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265D6145" w14:textId="77777777" w:rsidTr="002C5616">
        <w:tc>
          <w:tcPr>
            <w:tcW w:w="0" w:type="auto"/>
          </w:tcPr>
          <w:p w14:paraId="0D09091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2EAE471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6EEA1CB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2C81778F" w14:textId="77777777" w:rsidTr="002C5616">
        <w:tc>
          <w:tcPr>
            <w:tcW w:w="0" w:type="auto"/>
          </w:tcPr>
          <w:p w14:paraId="6769490A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4D23EE9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76849DD2" w14:textId="78CEF397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  <w:tc>
          <w:tcPr>
            <w:tcW w:w="0" w:type="auto"/>
          </w:tcPr>
          <w:p w14:paraId="58A77D5E" w14:textId="1C2C8544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</w:tr>
      <w:tr w:rsidR="00F07522" w:rsidRPr="001246A6" w14:paraId="18AC2EF3" w14:textId="77777777" w:rsidTr="00BC69F4">
        <w:trPr>
          <w:trHeight w:val="866"/>
        </w:trPr>
        <w:tc>
          <w:tcPr>
            <w:tcW w:w="0" w:type="auto"/>
          </w:tcPr>
          <w:p w14:paraId="7DD47ED0" w14:textId="77777777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5C11F7E8" w14:textId="0D7CF72C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6735DEAB" w14:textId="71D281FE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2091D82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61EFD28" w14:textId="6B9E8FE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B.2</w:t>
      </w:r>
    </w:p>
    <w:p w14:paraId="3DE2B3F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3D1EA255" w14:textId="54ADF485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II.I.4. przedstawiono parametry Środowiska Testowego dla Testu B.2.</w:t>
      </w:r>
    </w:p>
    <w:p w14:paraId="5B467909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99E2629" w14:textId="3D365E67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II.I.4. Parametry Środowiska Testowego dla Testu B.2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3325"/>
        <w:gridCol w:w="3326"/>
      </w:tblGrid>
      <w:tr w:rsidR="00BC69F4" w:rsidRPr="001246A6" w14:paraId="51C088F7" w14:textId="77777777" w:rsidTr="002C5616">
        <w:tc>
          <w:tcPr>
            <w:tcW w:w="0" w:type="auto"/>
          </w:tcPr>
          <w:p w14:paraId="032ACF36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1C5BF5B4" w14:textId="3E9F467B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EEDBEE1" w14:textId="1426CFA9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70AC0243" w14:textId="77777777" w:rsidTr="004D7CB2">
        <w:tc>
          <w:tcPr>
            <w:tcW w:w="0" w:type="auto"/>
          </w:tcPr>
          <w:p w14:paraId="625353A7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1BD2B66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136B9F4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6B888D92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3AAA3155" w14:textId="77777777" w:rsidTr="004D7CB2">
        <w:tc>
          <w:tcPr>
            <w:tcW w:w="0" w:type="auto"/>
          </w:tcPr>
          <w:p w14:paraId="11DFB7A8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4E95707D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560937B0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73FEC330" w14:textId="77777777" w:rsidTr="004D7CB2">
        <w:tc>
          <w:tcPr>
            <w:tcW w:w="0" w:type="auto"/>
          </w:tcPr>
          <w:p w14:paraId="2E334DE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  <w:vAlign w:val="center"/>
          </w:tcPr>
          <w:p w14:paraId="0140E127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310A5229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BC69F4" w:rsidRPr="001246A6" w14:paraId="7280DEF2" w14:textId="77777777" w:rsidTr="004D7CB2">
        <w:tc>
          <w:tcPr>
            <w:tcW w:w="0" w:type="auto"/>
          </w:tcPr>
          <w:p w14:paraId="0F92FB0B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Liczba jednostek tworzących kolonie aerozolu bakteryjnego GRAM(+)</w:t>
            </w:r>
          </w:p>
        </w:tc>
        <w:tc>
          <w:tcPr>
            <w:tcW w:w="0" w:type="auto"/>
            <w:vAlign w:val="center"/>
          </w:tcPr>
          <w:p w14:paraId="14B594C3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1518C66C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751B60FF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366505AE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B.3</w:t>
      </w:r>
    </w:p>
    <w:p w14:paraId="5C97C58B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45823D7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II.I.5. przedstawiono parametry Środowiska Testowego dla Testu B.3.</w:t>
      </w:r>
    </w:p>
    <w:p w14:paraId="307CBB26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C246E22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II.I.5. Parametry Środowiska Testowego dla Testu B.3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D7CB2" w:rsidRPr="001246A6" w14:paraId="7113F9E1" w14:textId="77777777" w:rsidTr="00382F17">
        <w:tc>
          <w:tcPr>
            <w:tcW w:w="0" w:type="auto"/>
          </w:tcPr>
          <w:p w14:paraId="70385EE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3D9DCF23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A203812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315CF128" w14:textId="77777777" w:rsidTr="00B132AA">
        <w:tc>
          <w:tcPr>
            <w:tcW w:w="0" w:type="auto"/>
          </w:tcPr>
          <w:p w14:paraId="266629CC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85E30BB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10804390" w14:textId="69D070E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  <w:vAlign w:val="center"/>
          </w:tcPr>
          <w:p w14:paraId="23ACA5AF" w14:textId="7777777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4D7CB2" w:rsidRPr="001246A6" w14:paraId="1B1C980E" w14:textId="77777777" w:rsidTr="003B7D32">
        <w:tc>
          <w:tcPr>
            <w:tcW w:w="0" w:type="auto"/>
          </w:tcPr>
          <w:p w14:paraId="559C696A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C84F833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  <w:vAlign w:val="center"/>
          </w:tcPr>
          <w:p w14:paraId="44329D8F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597A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697F7068" w14:textId="77902393" w:rsidR="004D7CB2" w:rsidRPr="001246A6" w:rsidRDefault="004D7CB2" w:rsidP="00BC69F4">
      <w:pPr>
        <w:rPr>
          <w:rFonts w:cstheme="minorHAnsi"/>
          <w:lang w:eastAsia="en-GB"/>
        </w:rPr>
      </w:pPr>
    </w:p>
    <w:p w14:paraId="40FFE2B5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B.4:</w:t>
      </w:r>
    </w:p>
    <w:p w14:paraId="33A90210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75C0DE2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II.I.6. przedstawiono parametry Środowiska Testowego dla Testu B.4.</w:t>
      </w:r>
    </w:p>
    <w:p w14:paraId="03175CCE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2500E33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II.I.6. Parametry Środowiska Testowego dla Testu B.4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4D7CB2" w:rsidRPr="001246A6" w14:paraId="784590B4" w14:textId="77777777" w:rsidTr="00382F17">
        <w:tc>
          <w:tcPr>
            <w:tcW w:w="0" w:type="auto"/>
          </w:tcPr>
          <w:p w14:paraId="30AACB26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3404866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426317D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12D61BD3" w14:textId="77777777" w:rsidTr="003B7D32">
        <w:tc>
          <w:tcPr>
            <w:tcW w:w="0" w:type="auto"/>
          </w:tcPr>
          <w:p w14:paraId="1FCD32D1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1E23454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A25AE54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29D97D2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4D7CB2" w:rsidRPr="001246A6" w14:paraId="7ED51766" w14:textId="77777777" w:rsidTr="003B7D32">
        <w:tc>
          <w:tcPr>
            <w:tcW w:w="0" w:type="auto"/>
          </w:tcPr>
          <w:p w14:paraId="3AF61A89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0E64CC0B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BF48668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13195F72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4F6F569B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7D5A4901" w14:textId="2213EE6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B.5:</w:t>
      </w:r>
    </w:p>
    <w:p w14:paraId="0BAF9D42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6B30A40C" w14:textId="1DF24DC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II.I.7. przedstawiono parametry Środowiska Testowego dla Testu B.5.</w:t>
      </w:r>
    </w:p>
    <w:p w14:paraId="44124D9B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0D3806DB" w14:textId="5584BAF5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II.I.7. Parametry Środowiska Testowego dla Testu B.5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BC69F4" w:rsidRPr="001246A6" w14:paraId="135AA9BB" w14:textId="77777777" w:rsidTr="002C5616">
        <w:tc>
          <w:tcPr>
            <w:tcW w:w="0" w:type="auto"/>
          </w:tcPr>
          <w:p w14:paraId="396BC757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76CB2EE4" w14:textId="433E6E1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BD2DC4F" w14:textId="7251646F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0FEF0FAB" w14:textId="77777777" w:rsidTr="002C5616">
        <w:tc>
          <w:tcPr>
            <w:tcW w:w="0" w:type="auto"/>
          </w:tcPr>
          <w:p w14:paraId="182E151F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AED03D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31B9A7E0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A6A0282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09362D88" w14:textId="77777777" w:rsidTr="002C5616">
        <w:tc>
          <w:tcPr>
            <w:tcW w:w="0" w:type="auto"/>
          </w:tcPr>
          <w:p w14:paraId="6138CFD0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B893D5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3B03508E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7D7AFE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2EE4522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6688F5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Funkcjonalności </w:t>
      </w:r>
    </w:p>
    <w:p w14:paraId="344FCCB4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746CF5E5" w14:textId="56F3621B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B.6:</w:t>
      </w:r>
    </w:p>
    <w:p w14:paraId="13225099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267AC18B" w14:textId="2EF5E8BB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II.I.8. przedstawiono parametry powietrza dla Testu B.6.</w:t>
      </w:r>
    </w:p>
    <w:p w14:paraId="4E5FC1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4A95A499" w14:textId="51F8975D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II.I.8. Parametry powietrza dla Testu B.6.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736DB" w:rsidRPr="001246A6" w14:paraId="544AA4B1" w14:textId="77777777" w:rsidTr="002C5616">
        <w:tc>
          <w:tcPr>
            <w:tcW w:w="0" w:type="auto"/>
          </w:tcPr>
          <w:p w14:paraId="69D85580" w14:textId="77777777" w:rsidR="004736DB" w:rsidRPr="001246A6" w:rsidRDefault="004736DB" w:rsidP="004736DB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B54FA20" w14:textId="44575F98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60C634E" w14:textId="4A52D440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6D5A50" w:rsidRPr="001246A6" w14:paraId="6AC4308E" w14:textId="77777777" w:rsidTr="002C5616">
        <w:tc>
          <w:tcPr>
            <w:tcW w:w="0" w:type="auto"/>
          </w:tcPr>
          <w:p w14:paraId="4E9CEFCB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5A8223F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E36D37B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85BF49F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23,0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0387ABA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06D0E716" w14:textId="7C8845CD" w:rsidR="006D5A50" w:rsidRPr="001246A6" w:rsidRDefault="08728DFB" w:rsidP="006D5A5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Dla Testu B.7 Wykonawca zapewni sprzęt komputerowy, na którym zostanie udostępniony dostęp do Centralnego</w:t>
      </w:r>
      <w:r w:rsidR="01CC1FF8" w:rsidRPr="001246A6">
        <w:rPr>
          <w:rFonts w:cstheme="minorHAnsi"/>
          <w:lang w:eastAsia="pl-PL"/>
        </w:rPr>
        <w:t xml:space="preserve"> s</w:t>
      </w:r>
      <w:r w:rsidRPr="001246A6">
        <w:rPr>
          <w:rFonts w:cstheme="minorHAnsi"/>
          <w:lang w:eastAsia="pl-PL"/>
        </w:rPr>
        <w:t xml:space="preserve">ystemu nadzorującego, natomiast dla Testu </w:t>
      </w:r>
      <w:r w:rsidR="01CC1FF8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.8 urządzenie mobilne z systemem Android i iOS na którym zainstalowana będzie Aplikacja obsługująca System wentylacji B.  Dla Testu B.9 Wykonawca zamontuje i podłączy elektrycznie Regulator </w:t>
      </w:r>
      <w:proofErr w:type="spellStart"/>
      <w:r w:rsidRPr="001246A6">
        <w:rPr>
          <w:rFonts w:cstheme="minorHAnsi"/>
          <w:lang w:eastAsia="pl-PL"/>
        </w:rPr>
        <w:t>pomieszczeniowy</w:t>
      </w:r>
      <w:proofErr w:type="spellEnd"/>
      <w:r w:rsidRPr="001246A6">
        <w:rPr>
          <w:rFonts w:cstheme="minorHAnsi"/>
          <w:lang w:eastAsia="pl-PL"/>
        </w:rPr>
        <w:t xml:space="preserve"> B na wybranej ścianie oraz na odpowiedniej wysokości umożliwiającej bezproblemową obsługę. </w:t>
      </w:r>
    </w:p>
    <w:p w14:paraId="245AFACD" w14:textId="4E5118F4" w:rsidR="00BC69F4" w:rsidRPr="001246A6" w:rsidRDefault="00BC69F4" w:rsidP="005F6FB2">
      <w:pPr>
        <w:jc w:val="both"/>
        <w:rPr>
          <w:rFonts w:cstheme="minorHAnsi"/>
          <w:lang w:eastAsia="en-GB"/>
        </w:rPr>
      </w:pPr>
    </w:p>
    <w:p w14:paraId="34F027F9" w14:textId="57CA4D8A" w:rsidR="002C5616" w:rsidRPr="001246A6" w:rsidRDefault="002C5616" w:rsidP="002C5616">
      <w:pPr>
        <w:pStyle w:val="Nagwek2"/>
        <w:ind w:firstLine="720"/>
        <w:rPr>
          <w:rFonts w:cstheme="minorHAnsi"/>
        </w:rPr>
      </w:pPr>
      <w:bookmarkStart w:id="67" w:name="_Toc73430328"/>
      <w:r w:rsidRPr="001246A6">
        <w:rPr>
          <w:rFonts w:cstheme="minorHAnsi"/>
        </w:rPr>
        <w:t>II.I.6.2. Procedura Przeprowadzania Testów</w:t>
      </w:r>
      <w:bookmarkEnd w:id="67"/>
    </w:p>
    <w:p w14:paraId="7C3A5C1C" w14:textId="12EABB4B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Szczegółowa procedura Testów Ilościowo-Jakościowych, Testów Funkcjonalności: </w:t>
      </w:r>
      <w:proofErr w:type="spellStart"/>
      <w:r w:rsidRPr="001246A6">
        <w:rPr>
          <w:rFonts w:cstheme="minorHAnsi"/>
        </w:rPr>
        <w:t>Free</w:t>
      </w:r>
      <w:proofErr w:type="spellEnd"/>
      <w:r w:rsidRPr="001246A6">
        <w:rPr>
          <w:rFonts w:cstheme="minorHAnsi"/>
        </w:rPr>
        <w:t xml:space="preserve"> </w:t>
      </w:r>
      <w:proofErr w:type="spellStart"/>
      <w:r w:rsidRPr="001246A6">
        <w:rPr>
          <w:rFonts w:cstheme="minorHAnsi"/>
        </w:rPr>
        <w:t>coolingu</w:t>
      </w:r>
      <w:proofErr w:type="spellEnd"/>
      <w:r w:rsidRPr="001246A6">
        <w:rPr>
          <w:rFonts w:cstheme="minorHAnsi"/>
        </w:rPr>
        <w:t xml:space="preserve"> Centralnego systemu nadzorującego, Aplikacji, Regulatora </w:t>
      </w:r>
      <w:proofErr w:type="spellStart"/>
      <w:r w:rsidRPr="001246A6">
        <w:rPr>
          <w:rFonts w:cstheme="minorHAnsi"/>
        </w:rPr>
        <w:t>pomieszczeniowego</w:t>
      </w:r>
      <w:proofErr w:type="spellEnd"/>
      <w:r w:rsidRPr="001246A6">
        <w:rPr>
          <w:rFonts w:cstheme="minorHAnsi"/>
        </w:rPr>
        <w:t xml:space="preserve"> A, zostanie podana przez Zamawiającego na 6 miesięcy przed ich przeprowadzeniem. </w:t>
      </w:r>
    </w:p>
    <w:p w14:paraId="65ECAA83" w14:textId="1BF8E884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435645AC" w14:textId="77777777" w:rsidR="002C5616" w:rsidRPr="001246A6" w:rsidRDefault="002C5616" w:rsidP="002C5616">
      <w:pPr>
        <w:jc w:val="both"/>
        <w:rPr>
          <w:rFonts w:cstheme="minorHAnsi"/>
        </w:rPr>
      </w:pPr>
    </w:p>
    <w:p w14:paraId="5FBBA868" w14:textId="0D400237" w:rsidR="002C5616" w:rsidRPr="001246A6" w:rsidRDefault="0E6C6B2F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5DDE4AB5" w:rsidRPr="001246A6">
        <w:rPr>
          <w:rFonts w:cstheme="minorHAnsi"/>
        </w:rPr>
        <w:t>P</w:t>
      </w:r>
      <w:r w:rsidRPr="001246A6">
        <w:rPr>
          <w:rFonts w:cstheme="minorHAnsi"/>
        </w:rPr>
        <w:t xml:space="preserve">rototypu z wskazanymi w wymaganiu </w:t>
      </w:r>
      <w:r w:rsidR="7B9E0758" w:rsidRPr="001246A6">
        <w:rPr>
          <w:rFonts w:cstheme="minorHAnsi"/>
        </w:rPr>
        <w:t>9.1-9.5, 9.7, 9.10-9.12</w:t>
      </w:r>
      <w:r w:rsidR="776354F2" w:rsidRPr="001246A6">
        <w:rPr>
          <w:rFonts w:cstheme="minorHAnsi"/>
        </w:rPr>
        <w:t>, 10.9, 10.10</w:t>
      </w:r>
      <w:r w:rsidRPr="001246A6">
        <w:rPr>
          <w:rFonts w:cstheme="minorHAnsi"/>
        </w:rPr>
        <w:t xml:space="preserve">. Weryfikacja ta odbędzie się na bazie weryfikacji rozwiązania w czasie wizji lokalnej. Szczegóły weryfikacji zostaną określone w procedurze Testowej. </w:t>
      </w:r>
    </w:p>
    <w:p w14:paraId="3D387E37" w14:textId="77777777" w:rsidR="002C5616" w:rsidRPr="001246A6" w:rsidRDefault="002C5616" w:rsidP="002C5616">
      <w:pPr>
        <w:rPr>
          <w:rFonts w:cstheme="minorHAnsi"/>
        </w:rPr>
      </w:pPr>
    </w:p>
    <w:p w14:paraId="3B4ED50E" w14:textId="331692E2" w:rsidR="002C5616" w:rsidRPr="001246A6" w:rsidRDefault="56711CBA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.1.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16.1 oraz 16</w:t>
      </w:r>
      <w:r w:rsidR="01CC1FF8" w:rsidRPr="001246A6">
        <w:rPr>
          <w:rFonts w:cstheme="minorHAnsi"/>
        </w:rPr>
        <w:t xml:space="preserve">.3 deklarowanych przez Wykonawcę w Ofercie oraz Wymagań Obligatoryjnych </w:t>
      </w:r>
      <w:r w:rsidR="27836EFA" w:rsidRPr="001246A6">
        <w:rPr>
          <w:rFonts w:cstheme="minorHAnsi"/>
        </w:rPr>
        <w:t>11.1, 11.2, 11.10, 11.12, 11.15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5A504217" w14:textId="77777777" w:rsidR="002C5616" w:rsidRPr="001246A6" w:rsidRDefault="002C5616" w:rsidP="002C5616">
      <w:pPr>
        <w:jc w:val="both"/>
        <w:rPr>
          <w:rFonts w:cstheme="minorHAnsi"/>
        </w:rPr>
      </w:pPr>
    </w:p>
    <w:p w14:paraId="54045B8C" w14:textId="1A4B0A5D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C332DA" w:rsidRPr="001246A6">
        <w:rPr>
          <w:rFonts w:cstheme="minorHAnsi"/>
          <w:b/>
        </w:rPr>
        <w:t>B</w:t>
      </w:r>
      <w:r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4638F8FA" w14:textId="77777777" w:rsidR="002C5616" w:rsidRPr="001246A6" w:rsidRDefault="002C5616" w:rsidP="002C5616">
      <w:pPr>
        <w:rPr>
          <w:rFonts w:cstheme="minorHAnsi"/>
        </w:rPr>
      </w:pPr>
    </w:p>
    <w:p w14:paraId="12B476F9" w14:textId="521FDC6D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6711CBA" w:rsidRPr="001246A6">
        <w:rPr>
          <w:rFonts w:cstheme="minorHAnsi"/>
          <w:lang w:eastAsia="en-GB"/>
        </w:rPr>
        <w:t>, uruchamia System wentylacji B</w:t>
      </w:r>
      <w:r w:rsidRPr="001246A6">
        <w:rPr>
          <w:rFonts w:cstheme="minorHAnsi"/>
          <w:lang w:eastAsia="en-GB"/>
        </w:rPr>
        <w:t xml:space="preserve"> wraz z </w:t>
      </w:r>
      <w:r w:rsidR="56711CBA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56711CBA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, zamontowany przez Wykonawcę.</w:t>
      </w:r>
    </w:p>
    <w:p w14:paraId="3044F45E" w14:textId="2B581392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2C97FEC0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z obsługi Systemu a</w:t>
      </w:r>
      <w:r w:rsidR="190F10AE" w:rsidRPr="001246A6">
        <w:rPr>
          <w:rFonts w:cstheme="minorHAnsi"/>
          <w:lang w:eastAsia="en-GB"/>
        </w:rPr>
        <w:t xml:space="preserve">utomatyki B, Regulatora </w:t>
      </w:r>
      <w:proofErr w:type="spellStart"/>
      <w:r w:rsidR="190F10AE" w:rsidRPr="001246A6">
        <w:rPr>
          <w:rFonts w:cstheme="minorHAnsi"/>
          <w:lang w:eastAsia="en-GB"/>
        </w:rPr>
        <w:t>pomieszczeniowego</w:t>
      </w:r>
      <w:proofErr w:type="spellEnd"/>
      <w:r w:rsidR="190F10AE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oraz </w:t>
      </w:r>
      <w:r w:rsidR="190F10AE" w:rsidRPr="001246A6">
        <w:rPr>
          <w:rFonts w:cstheme="minorHAnsi"/>
          <w:lang w:eastAsia="en-GB"/>
        </w:rPr>
        <w:t>Centralnego</w:t>
      </w:r>
      <w:r w:rsidRPr="001246A6">
        <w:rPr>
          <w:rFonts w:cstheme="minorHAnsi"/>
          <w:lang w:eastAsia="en-GB"/>
        </w:rPr>
        <w:t xml:space="preserve"> systemu </w:t>
      </w:r>
      <w:r w:rsidR="190F10AE" w:rsidRPr="001246A6">
        <w:rPr>
          <w:rFonts w:cstheme="minorHAnsi"/>
          <w:lang w:eastAsia="en-GB"/>
        </w:rPr>
        <w:t>nadzorującego</w:t>
      </w:r>
      <w:r w:rsidRPr="001246A6">
        <w:rPr>
          <w:rFonts w:cstheme="minorHAnsi"/>
          <w:lang w:eastAsia="en-GB"/>
        </w:rPr>
        <w:t xml:space="preserve">. </w:t>
      </w:r>
    </w:p>
    <w:p w14:paraId="605F7FAE" w14:textId="5ACEDC36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</w:t>
      </w:r>
      <w:r w:rsidR="190F10AE" w:rsidRPr="001246A6">
        <w:rPr>
          <w:rFonts w:cstheme="minorHAnsi"/>
          <w:lang w:eastAsia="en-GB"/>
        </w:rPr>
        <w:t>cego ustawia System wentylacji B</w:t>
      </w:r>
      <w:r w:rsidRPr="001246A6">
        <w:rPr>
          <w:rFonts w:cstheme="minorHAnsi"/>
          <w:lang w:eastAsia="en-GB"/>
        </w:rPr>
        <w:t xml:space="preserve"> w Program</w:t>
      </w:r>
      <w:r w:rsidR="190F10AE" w:rsidRPr="001246A6">
        <w:rPr>
          <w:rFonts w:cstheme="minorHAnsi"/>
          <w:lang w:eastAsia="en-GB"/>
        </w:rPr>
        <w:t>ie</w:t>
      </w:r>
      <w:r w:rsidRPr="001246A6">
        <w:rPr>
          <w:rFonts w:cstheme="minorHAnsi"/>
          <w:lang w:eastAsia="en-GB"/>
        </w:rPr>
        <w:t xml:space="preserve"> </w:t>
      </w:r>
      <w:r w:rsidR="49ED8F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zgodnie z</w:t>
      </w:r>
      <w:r w:rsidR="1E198AC8" w:rsidRPr="001246A6">
        <w:rPr>
          <w:rFonts w:cstheme="minorHAnsi"/>
          <w:lang w:eastAsia="en-GB"/>
        </w:rPr>
        <w:t xml:space="preserve"> Programem ON Profil</w:t>
      </w:r>
      <w:r w:rsidRPr="001246A6">
        <w:rPr>
          <w:rFonts w:cstheme="minorHAnsi"/>
          <w:lang w:eastAsia="en-GB"/>
        </w:rPr>
        <w:t xml:space="preserve"> zamieszczonym w Załączniku 3.</w:t>
      </w:r>
      <w:r w:rsidR="5F44D4F4" w:rsidRPr="001246A6">
        <w:rPr>
          <w:rFonts w:cstheme="minorHAnsi"/>
          <w:lang w:eastAsia="en-GB"/>
        </w:rPr>
        <w:t>5</w:t>
      </w:r>
      <w:r w:rsidRPr="001246A6">
        <w:rPr>
          <w:rFonts w:cstheme="minorHAnsi"/>
          <w:lang w:eastAsia="en-GB"/>
        </w:rPr>
        <w:t xml:space="preserve">. do Załącznika 3 Regulaminu oraz Wymaganiem Obligatoryjnym </w:t>
      </w:r>
      <w:r w:rsidR="738AB3EF" w:rsidRPr="001246A6">
        <w:rPr>
          <w:rFonts w:cstheme="minorHAnsi"/>
          <w:lang w:eastAsia="en-GB"/>
        </w:rPr>
        <w:t>11.1</w:t>
      </w:r>
      <w:r w:rsidRPr="001246A6">
        <w:rPr>
          <w:rFonts w:cstheme="minorHAnsi"/>
          <w:color w:val="000000" w:themeColor="text1"/>
          <w:lang w:eastAsia="en-GB"/>
        </w:rPr>
        <w:t>.</w:t>
      </w:r>
    </w:p>
    <w:p w14:paraId="4AB225A1" w14:textId="62A85A3A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realizuje pomiar w dwóch sekwencjach: sekwencja 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</w:t>
      </w:r>
      <w:r w:rsidR="70748F8A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oraz sekwencja 2. Pomiar koncentracji pyłów PM2.5 oraz zużycia energii elektrycznej. </w:t>
      </w:r>
    </w:p>
    <w:p w14:paraId="2F5A6F26" w14:textId="22C9C804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Zamawiający równolegle z ur</w:t>
      </w:r>
      <w:r w:rsidR="00C332DA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1 rozpoczyna generowanie zanieczyszczenia aerozolowego w powietrzu zasysanym przez czerpnię powietrza zgodnie z parametrami podanymi w Tabeli I</w:t>
      </w:r>
      <w:r w:rsidR="00C332DA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3B66E098" w14:textId="6C85A981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56711CBA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Programie </w:t>
      </w:r>
      <w:r w:rsidR="7D4A4C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w sekwencji 1 realizuje pomiar:</w:t>
      </w:r>
    </w:p>
    <w:p w14:paraId="74C2EE3F" w14:textId="4D424AA2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C332DA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P1-P6 zaznaczonych w Załączniku 3.</w:t>
      </w:r>
      <w:r w:rsidR="00C332DA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 xml:space="preserve">. </w:t>
      </w:r>
      <w:r w:rsidR="00F022DD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753AEE94" w14:textId="3841993D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stężenia dwutlenku węgla w 6 punktach pomiarowych P1-P6 zazna</w:t>
      </w:r>
      <w:r w:rsidR="00F022DD" w:rsidRPr="001246A6">
        <w:rPr>
          <w:rFonts w:cstheme="minorHAnsi"/>
          <w:lang w:eastAsia="en-GB"/>
        </w:rPr>
        <w:t>czonych na rzucie 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</w:t>
      </w:r>
      <w:r w:rsidR="00F022DD" w:rsidRPr="001246A6">
        <w:rPr>
          <w:rFonts w:cstheme="minorHAnsi"/>
          <w:lang w:eastAsia="en-GB"/>
        </w:rPr>
        <w:t>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</w:t>
      </w:r>
      <w:r w:rsidR="00F022DD" w:rsidRPr="001246A6">
        <w:rPr>
          <w:rFonts w:cstheme="minorHAnsi"/>
          <w:lang w:eastAsia="en-GB"/>
        </w:rPr>
        <w:t xml:space="preserve">Załącznika nr 3 do </w:t>
      </w:r>
      <w:r w:rsidRPr="001246A6">
        <w:rPr>
          <w:rFonts w:cstheme="minorHAnsi"/>
          <w:lang w:eastAsia="en-GB"/>
        </w:rPr>
        <w:t xml:space="preserve">Regulaminu. </w:t>
      </w:r>
    </w:p>
    <w:p w14:paraId="70DFA22B" w14:textId="7A411060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F022DD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4E5D35F2" w14:textId="3C71C6BC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</w:t>
      </w:r>
      <w:r w:rsidR="00F022DD" w:rsidRPr="001246A6">
        <w:rPr>
          <w:rFonts w:cstheme="minorHAnsi"/>
          <w:lang w:eastAsia="en-GB"/>
        </w:rPr>
        <w:t>nego przez System wentylacji B</w:t>
      </w:r>
      <w:r w:rsidRPr="001246A6">
        <w:rPr>
          <w:rFonts w:cstheme="minorHAnsi"/>
          <w:lang w:eastAsia="en-GB"/>
        </w:rPr>
        <w:t>.</w:t>
      </w:r>
    </w:p>
    <w:p w14:paraId="68EB5529" w14:textId="4A7C72AB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trwania Programu</w:t>
      </w:r>
      <w:r w:rsidR="71244CAB" w:rsidRPr="001246A6">
        <w:rPr>
          <w:rFonts w:cstheme="minorHAnsi"/>
          <w:lang w:eastAsia="en-GB"/>
        </w:rPr>
        <w:t xml:space="preserve"> </w:t>
      </w:r>
      <w:r w:rsidR="177E33C3" w:rsidRPr="001246A6">
        <w:rPr>
          <w:rFonts w:cstheme="minorHAnsi"/>
          <w:lang w:eastAsia="en-GB"/>
        </w:rPr>
        <w:t>ON</w:t>
      </w:r>
      <w:r w:rsidR="71244CAB" w:rsidRPr="001246A6">
        <w:rPr>
          <w:rFonts w:cstheme="minorHAnsi"/>
          <w:lang w:eastAsia="en-GB"/>
        </w:rPr>
        <w:t xml:space="preserve"> Profil oznaczonego 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 xml:space="preserve">1 i </w:t>
      </w:r>
      <w:r w:rsidR="71244CAB" w:rsidRPr="001246A6">
        <w:rPr>
          <w:rFonts w:cstheme="minorHAnsi"/>
          <w:lang w:eastAsia="en-GB"/>
        </w:rPr>
        <w:t>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>2 w </w:t>
      </w:r>
      <w:r w:rsidR="71244CAB" w:rsidRPr="001246A6">
        <w:rPr>
          <w:rFonts w:cstheme="minorHAnsi"/>
          <w:lang w:eastAsia="en-GB"/>
        </w:rPr>
        <w:t>opisanym w Załączniku 3.5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="71244CAB" w:rsidRPr="001246A6">
        <w:rPr>
          <w:rFonts w:cstheme="minorHAnsi"/>
          <w:lang w:eastAsia="en-GB"/>
        </w:rPr>
        <w:t>w 4</w:t>
      </w:r>
      <w:r w:rsidRPr="001246A6">
        <w:rPr>
          <w:rFonts w:cstheme="minorHAnsi"/>
          <w:lang w:eastAsia="en-GB"/>
        </w:rPr>
        <w:t xml:space="preserve"> punktach pomiarowy</w:t>
      </w:r>
      <w:r w:rsidR="71244CAB" w:rsidRPr="001246A6">
        <w:rPr>
          <w:rFonts w:cstheme="minorHAnsi"/>
          <w:lang w:eastAsia="en-GB"/>
        </w:rPr>
        <w:t>ch zaznaczonych w Załączniku 3.6</w:t>
      </w:r>
      <w:r w:rsidRPr="001246A6">
        <w:rPr>
          <w:rFonts w:cstheme="minorHAnsi"/>
          <w:lang w:eastAsia="en-GB"/>
        </w:rPr>
        <w:t>. d</w:t>
      </w:r>
      <w:r w:rsidR="71244CAB" w:rsidRPr="001246A6">
        <w:rPr>
          <w:rFonts w:cstheme="minorHAnsi"/>
          <w:lang w:eastAsia="en-GB"/>
        </w:rPr>
        <w:t>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71244CA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72EF457" w14:textId="0F53BDAC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lub Wykonawca przy udziale Zamawiającego, po zakończonej sekwencji 1</w:t>
      </w:r>
      <w:r w:rsidR="00F022DD" w:rsidRPr="001246A6">
        <w:rPr>
          <w:rFonts w:cstheme="minorHAnsi"/>
          <w:lang w:eastAsia="en-GB"/>
        </w:rPr>
        <w:t xml:space="preserve"> ustawia w Systemie automatyki B</w:t>
      </w:r>
      <w:r w:rsidRPr="001246A6">
        <w:rPr>
          <w:rFonts w:cstheme="minorHAnsi"/>
          <w:lang w:eastAsia="en-GB"/>
        </w:rPr>
        <w:t xml:space="preserve"> zarejest</w:t>
      </w:r>
      <w:r w:rsidR="00F022DD" w:rsidRPr="001246A6">
        <w:rPr>
          <w:rFonts w:cstheme="minorHAnsi"/>
          <w:lang w:eastAsia="en-GB"/>
        </w:rPr>
        <w:t>rowany przez System automatyki B</w:t>
      </w:r>
      <w:r w:rsidRPr="001246A6">
        <w:rPr>
          <w:rFonts w:cstheme="minorHAnsi"/>
          <w:lang w:eastAsia="en-GB"/>
        </w:rPr>
        <w:t xml:space="preserve"> przebieg pracy urządzenia tj. strumień powietrza nawiewanego i usuwanego, i przechodzi do pomiarów w sekwencji 2.</w:t>
      </w:r>
    </w:p>
    <w:p w14:paraId="4F607D67" w14:textId="376ECF5E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</w:t>
      </w:r>
      <w:r w:rsidR="00F022DD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2, rozpoczyna generowanie zanieczyszczenia aerozolowego w powietrzu zasysanym przez czerpnię powietrza zgodnie z parametrami podanymi w Tabeli I</w:t>
      </w:r>
      <w:r w:rsidR="00F022DD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14D5CBC2" w14:textId="77777777" w:rsidR="00DF07C3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00F022DD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sekwencji 2, realizuje pomiar:</w:t>
      </w:r>
    </w:p>
    <w:p w14:paraId="294ACD4F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6 punktach pomiarowych P1-P6 zaznaczonych w Załączniku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</w:t>
      </w:r>
      <w:r w:rsidR="00F022DD" w:rsidRPr="001246A6">
        <w:rPr>
          <w:rFonts w:cstheme="minorHAnsi"/>
          <w:lang w:eastAsia="en-GB"/>
        </w:rPr>
        <w:t>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="00DF07C3" w:rsidRPr="001246A6">
        <w:rPr>
          <w:rFonts w:cstheme="minorHAnsi"/>
          <w:lang w:eastAsia="en-GB"/>
        </w:rPr>
        <w:t>, zgodnie z Wymaganiami K</w:t>
      </w:r>
      <w:r w:rsidRPr="001246A6">
        <w:rPr>
          <w:rFonts w:cstheme="minorHAnsi"/>
          <w:lang w:eastAsia="en-GB"/>
        </w:rPr>
        <w:t>onku</w:t>
      </w:r>
      <w:r w:rsidR="00DF07C3" w:rsidRPr="001246A6">
        <w:rPr>
          <w:rFonts w:cstheme="minorHAnsi"/>
          <w:lang w:eastAsia="en-GB"/>
        </w:rPr>
        <w:t>rsowymi zawartymi w Załączniku 1</w:t>
      </w:r>
      <w:r w:rsidRPr="001246A6">
        <w:rPr>
          <w:rFonts w:cstheme="minorHAnsi"/>
          <w:lang w:eastAsia="en-GB"/>
        </w:rPr>
        <w:t xml:space="preserve"> do Regulaminu.</w:t>
      </w:r>
    </w:p>
    <w:p w14:paraId="769FB5B8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M1-M3 zaznaczonych na rzucie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Załącznika nr 3 – Dz</w:t>
      </w:r>
      <w:r w:rsidR="00F022DD" w:rsidRPr="001246A6">
        <w:rPr>
          <w:rFonts w:cstheme="minorHAnsi"/>
          <w:lang w:eastAsia="en-GB"/>
        </w:rPr>
        <w:t>iałanie 2</w:t>
      </w:r>
      <w:r w:rsidRPr="001246A6">
        <w:rPr>
          <w:rFonts w:cstheme="minorHAnsi"/>
          <w:lang w:eastAsia="en-GB"/>
        </w:rPr>
        <w:t xml:space="preserve">.  </w:t>
      </w:r>
      <w:r w:rsidR="00F022DD" w:rsidRPr="001246A6">
        <w:rPr>
          <w:rFonts w:cstheme="minorHAnsi"/>
          <w:lang w:eastAsia="en-GB"/>
        </w:rPr>
        <w:t>Rzut 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Regulaminu. </w:t>
      </w:r>
    </w:p>
    <w:p w14:paraId="67B333D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122AB479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zużycie energii elektrycznej Systemu wen</w:t>
      </w:r>
      <w:r w:rsidR="00DF07C3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008A763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5E0B9477" w14:textId="09258C77" w:rsidR="002C5616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</w:t>
      </w:r>
      <w:r w:rsidR="00DF07C3" w:rsidRPr="001246A6">
        <w:rPr>
          <w:rFonts w:cstheme="minorHAnsi"/>
          <w:lang w:eastAsia="en-GB"/>
        </w:rPr>
        <w:t>ewanym przez System wentylacji B</w:t>
      </w:r>
      <w:r w:rsidRPr="001246A6">
        <w:rPr>
          <w:rFonts w:cstheme="minorHAnsi"/>
          <w:lang w:eastAsia="en-GB"/>
        </w:rPr>
        <w:t>.</w:t>
      </w:r>
    </w:p>
    <w:p w14:paraId="7D4B88F2" w14:textId="77777777" w:rsidR="002C5616" w:rsidRPr="001246A6" w:rsidRDefault="002C5616" w:rsidP="002C5616">
      <w:pPr>
        <w:jc w:val="both"/>
        <w:rPr>
          <w:rFonts w:cstheme="minorHAnsi"/>
          <w:lang w:eastAsia="en-GB"/>
        </w:rPr>
      </w:pPr>
    </w:p>
    <w:p w14:paraId="55D1B3D5" w14:textId="54B4950D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.2.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</w:t>
      </w:r>
      <w:r w:rsidR="01CC1FF8" w:rsidRPr="001246A6">
        <w:rPr>
          <w:rFonts w:cstheme="minorHAnsi"/>
        </w:rPr>
        <w:t xml:space="preserve"> wymagania Konkurso</w:t>
      </w:r>
      <w:r w:rsidRPr="001246A6">
        <w:rPr>
          <w:rFonts w:cstheme="minorHAnsi"/>
        </w:rPr>
        <w:t>wego 16</w:t>
      </w:r>
      <w:r w:rsidR="01CC1FF8" w:rsidRPr="001246A6">
        <w:rPr>
          <w:rFonts w:cstheme="minorHAnsi"/>
        </w:rPr>
        <w:t xml:space="preserve">.2 deklarowanego przez Wykonawcę w Ofercie oraz Wymagań Obligatoryjnych </w:t>
      </w:r>
      <w:r w:rsidR="4BA5E955" w:rsidRPr="001246A6">
        <w:rPr>
          <w:rFonts w:cstheme="minorHAnsi"/>
        </w:rPr>
        <w:t>10.3</w:t>
      </w:r>
      <w:r w:rsidR="01CC1FF8" w:rsidRPr="001246A6">
        <w:rPr>
          <w:rFonts w:cstheme="minorHAnsi"/>
          <w:color w:val="000000" w:themeColor="text1"/>
        </w:rPr>
        <w:t xml:space="preserve">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624330E8" w14:textId="77777777" w:rsidR="002C5616" w:rsidRPr="001246A6" w:rsidRDefault="002C5616" w:rsidP="002C5616">
      <w:pPr>
        <w:rPr>
          <w:rFonts w:cstheme="minorHAnsi"/>
        </w:rPr>
      </w:pPr>
    </w:p>
    <w:p w14:paraId="46B820DA" w14:textId="09C3406A" w:rsidR="002C5616" w:rsidRPr="001246A6" w:rsidRDefault="2F912F6C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484C7B" w:rsidRPr="001246A6">
        <w:rPr>
          <w:rFonts w:cstheme="minorHAnsi"/>
          <w:lang w:eastAsia="en-GB"/>
        </w:rPr>
        <w:t xml:space="preserve">ykonawca pod nadzorem </w:t>
      </w:r>
      <w:r w:rsidR="7C55B529" w:rsidRPr="001246A6">
        <w:rPr>
          <w:rFonts w:cstheme="minorHAnsi"/>
          <w:lang w:eastAsia="en-GB"/>
        </w:rPr>
        <w:t>Zamawiającego lub</w:t>
      </w:r>
      <w:r w:rsidR="0E6C6B2F" w:rsidRPr="001246A6">
        <w:rPr>
          <w:rFonts w:cstheme="minorHAnsi"/>
          <w:lang w:eastAsia="en-GB"/>
        </w:rPr>
        <w:t xml:space="preserve">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5052B98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5D668409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>.1, rozumianą jako maksymalna średnia strumienia powietrza wentylacyjnego określoną d</w:t>
      </w:r>
      <w:r w:rsidR="5D668409" w:rsidRPr="001246A6">
        <w:rPr>
          <w:rFonts w:cstheme="minorHAnsi"/>
          <w:lang w:eastAsia="en-GB"/>
        </w:rPr>
        <w:t xml:space="preserve">la Programu </w:t>
      </w:r>
      <w:r w:rsidR="2C14DE6B" w:rsidRPr="001246A6">
        <w:rPr>
          <w:rFonts w:cstheme="minorHAnsi"/>
          <w:lang w:eastAsia="en-GB"/>
        </w:rPr>
        <w:t>ON</w:t>
      </w:r>
      <w:r w:rsidR="5D668409" w:rsidRPr="001246A6">
        <w:rPr>
          <w:rFonts w:cstheme="minorHAnsi"/>
          <w:lang w:eastAsia="en-GB"/>
        </w:rPr>
        <w:t xml:space="preserve">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0D12C9B" w14:textId="14E76BD2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uruchamia System w</w:t>
      </w:r>
      <w:r w:rsidR="00DF07C3" w:rsidRPr="001246A6">
        <w:rPr>
          <w:rFonts w:cstheme="minorHAnsi"/>
          <w:lang w:eastAsia="en-GB"/>
        </w:rPr>
        <w:t>entylacji B</w:t>
      </w:r>
      <w:r w:rsidRPr="001246A6">
        <w:rPr>
          <w:rFonts w:cstheme="minorHAnsi"/>
          <w:lang w:eastAsia="en-GB"/>
        </w:rPr>
        <w:t xml:space="preserve"> i realizuje 6 pom</w:t>
      </w:r>
      <w:r w:rsidR="00DF07C3" w:rsidRPr="001246A6">
        <w:rPr>
          <w:rFonts w:cstheme="minorHAnsi"/>
          <w:lang w:eastAsia="en-GB"/>
        </w:rPr>
        <w:t>iarów zgodnie z Załącznikiem 3.5</w:t>
      </w:r>
      <w:r w:rsidRPr="001246A6">
        <w:rPr>
          <w:rFonts w:cstheme="minorHAnsi"/>
          <w:lang w:eastAsia="en-GB"/>
        </w:rPr>
        <w:t>. do Załącznika nr 3 Regulaminu.</w:t>
      </w:r>
    </w:p>
    <w:p w14:paraId="13A8EEE2" w14:textId="4AFBAE68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DF07C3" w:rsidRPr="001246A6">
        <w:rPr>
          <w:rFonts w:cstheme="minorHAnsi"/>
          <w:lang w:eastAsia="en-GB"/>
        </w:rPr>
        <w:t xml:space="preserve"> trakcie Testu B</w:t>
      </w:r>
      <w:r w:rsidRPr="001246A6">
        <w:rPr>
          <w:rFonts w:cstheme="minorHAnsi"/>
          <w:lang w:eastAsia="en-GB"/>
        </w:rPr>
        <w:t>.2:</w:t>
      </w:r>
    </w:p>
    <w:p w14:paraId="52E10CE5" w14:textId="05E0463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 generuje </w:t>
      </w:r>
      <w:proofErr w:type="spellStart"/>
      <w:r w:rsidRPr="001246A6">
        <w:rPr>
          <w:rFonts w:cstheme="minorHAnsi"/>
          <w:lang w:eastAsia="en-GB"/>
        </w:rPr>
        <w:t>bioaerozol</w:t>
      </w:r>
      <w:proofErr w:type="spellEnd"/>
      <w:r w:rsidRPr="001246A6">
        <w:rPr>
          <w:rFonts w:cstheme="minorHAnsi"/>
          <w:lang w:eastAsia="en-GB"/>
        </w:rPr>
        <w:t xml:space="preserve"> bakteryjny GRAM(-) lub GRAM(+), w zależności od rodzaju Testu, w centralnym punkcie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, zaznaczony w Załączniku </w:t>
      </w:r>
      <w:r w:rsidR="00DF07C3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 xml:space="preserve"> </w:t>
      </w:r>
      <w:r w:rsidR="00DF07C3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1EB8A142" w14:textId="7777777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C0F2251" w14:textId="24503BD3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3 punktach pomiarowych M1, M2, M3 zaznaczonych w </w:t>
      </w:r>
      <w:r w:rsidR="00DF07C3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do Załącznika nr 3 – Działanie</w:t>
      </w:r>
      <w:r w:rsidR="00DF07C3" w:rsidRPr="001246A6">
        <w:rPr>
          <w:rFonts w:cstheme="minorHAnsi"/>
          <w:lang w:eastAsia="en-GB"/>
        </w:rPr>
        <w:t xml:space="preserve">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5BA43FE3" w14:textId="6CF396F0" w:rsidR="002C5616" w:rsidRPr="001246A6" w:rsidRDefault="01CC1FF8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liczby jednostek tworzących kolonie aerozolu bakteryjnego GRAM(-) lub GRAM(+) w zależności od rodzaju Testu, w 3 punktach pomiarowych M1, M2, M3 zaznaczonych w </w:t>
      </w:r>
      <w:r w:rsidR="0EEB311B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</w:t>
      </w:r>
      <w:r w:rsidR="0EEB311B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EEB311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8353761" w14:textId="3E1061FB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DF07C3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1C9A50AB" w14:textId="77777777" w:rsidR="002C5616" w:rsidRPr="001246A6" w:rsidRDefault="002C5616" w:rsidP="002C5616">
      <w:pPr>
        <w:rPr>
          <w:rFonts w:cstheme="minorHAnsi"/>
        </w:rPr>
      </w:pPr>
    </w:p>
    <w:p w14:paraId="67156E16" w14:textId="57F2594A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.3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16.4, 16.5 i 16</w:t>
      </w:r>
      <w:r w:rsidR="01CC1FF8" w:rsidRPr="001246A6">
        <w:rPr>
          <w:rFonts w:cstheme="minorHAnsi"/>
        </w:rPr>
        <w:t xml:space="preserve">.6 deklarowanych przez Wykonawcę w Ofercie oraz Wymagań Obligatoryjnych </w:t>
      </w:r>
      <w:r w:rsidR="0AC1D029" w:rsidRPr="001246A6">
        <w:rPr>
          <w:rFonts w:cstheme="minorHAnsi"/>
        </w:rPr>
        <w:t xml:space="preserve">10.4, 10.11, </w:t>
      </w:r>
      <w:r w:rsidR="5533BDA9" w:rsidRPr="001246A6">
        <w:rPr>
          <w:rFonts w:cstheme="minorHAnsi"/>
        </w:rPr>
        <w:t xml:space="preserve">11.5, 11.6, </w:t>
      </w:r>
      <w:r w:rsidR="0AC1D029" w:rsidRPr="001246A6">
        <w:rPr>
          <w:rFonts w:cstheme="minorHAnsi"/>
        </w:rPr>
        <w:t xml:space="preserve">11.12,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3C2D2426" w14:textId="77777777" w:rsidR="002C5616" w:rsidRPr="001246A6" w:rsidRDefault="002C5616" w:rsidP="002C5616">
      <w:pPr>
        <w:rPr>
          <w:rFonts w:cstheme="minorHAnsi"/>
        </w:rPr>
      </w:pPr>
    </w:p>
    <w:p w14:paraId="203E91FA" w14:textId="364831F4" w:rsidR="002C5616" w:rsidRPr="001246A6" w:rsidRDefault="57C10DE9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0E6C6B2F" w:rsidRPr="001246A6">
        <w:rPr>
          <w:rFonts w:cstheme="minorHAnsi"/>
          <w:lang w:eastAsia="en-GB"/>
        </w:rPr>
        <w:t xml:space="preserve"> lub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E60DD05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</w:t>
      </w:r>
      <w:r w:rsidR="5D668409" w:rsidRPr="001246A6">
        <w:rPr>
          <w:rFonts w:cstheme="minorHAnsi"/>
          <w:lang w:eastAsia="en-GB"/>
        </w:rPr>
        <w:t>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6B74391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1B72F545" w14:textId="507D813C" w:rsidR="002C5616" w:rsidRPr="001246A6" w:rsidRDefault="002C5616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</w:t>
      </w:r>
      <w:r w:rsidR="00DF07C3" w:rsidRPr="001246A6">
        <w:rPr>
          <w:rFonts w:cstheme="minorHAnsi"/>
          <w:lang w:eastAsia="en-GB"/>
        </w:rPr>
        <w:t>cy uruchamia System wentylacji B i przeprowadza 12</w:t>
      </w:r>
      <w:r w:rsidRPr="001246A6">
        <w:rPr>
          <w:rFonts w:cstheme="minorHAnsi"/>
          <w:lang w:eastAsia="en-GB"/>
        </w:rPr>
        <w:t xml:space="preserve"> pomiarów dla parametrów opisanych w </w:t>
      </w:r>
      <w:r w:rsidR="00DF07C3" w:rsidRPr="001246A6">
        <w:rPr>
          <w:rFonts w:cstheme="minorHAnsi"/>
          <w:lang w:eastAsia="en-GB"/>
        </w:rPr>
        <w:t>Załączniku 3.5</w:t>
      </w:r>
      <w:r w:rsidRPr="001246A6">
        <w:rPr>
          <w:rFonts w:cstheme="minorHAnsi"/>
          <w:lang w:eastAsia="en-GB"/>
        </w:rPr>
        <w:t xml:space="preserve"> </w:t>
      </w:r>
      <w:r w:rsidR="003D7C5C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>. Wymagania konkursowe. Tok obliczeniowy.</w:t>
      </w:r>
    </w:p>
    <w:p w14:paraId="24381C8E" w14:textId="6DF78A93" w:rsidR="002C5616" w:rsidRPr="001246A6" w:rsidRDefault="78647A20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B</w:t>
      </w:r>
      <w:r w:rsidR="01CC1FF8" w:rsidRPr="001246A6">
        <w:rPr>
          <w:rFonts w:cstheme="minorHAnsi"/>
          <w:lang w:eastAsia="en-GB"/>
        </w:rPr>
        <w:t>.3 realizuje pomiar:</w:t>
      </w:r>
    </w:p>
    <w:p w14:paraId="17AC27D0" w14:textId="42F77211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</w:t>
      </w:r>
      <w:r w:rsidR="003D7C5C" w:rsidRPr="001246A6">
        <w:rPr>
          <w:rFonts w:cstheme="minorHAnsi"/>
          <w:lang w:eastAsia="en-GB"/>
        </w:rPr>
        <w:t>panym przez System wentylacji B.</w:t>
      </w:r>
    </w:p>
    <w:p w14:paraId="42802131" w14:textId="4C411A85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3D7C5C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48862B58" w14:textId="463B5BB6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zużycia energii elektr</w:t>
      </w:r>
      <w:r w:rsidR="003D7C5C" w:rsidRPr="001246A6">
        <w:rPr>
          <w:rFonts w:cstheme="minorHAnsi"/>
          <w:lang w:eastAsia="en-GB"/>
        </w:rPr>
        <w:t>ycznej przez System wentylacji B</w:t>
      </w:r>
      <w:r w:rsidRPr="001246A6">
        <w:rPr>
          <w:rFonts w:cstheme="minorHAnsi"/>
          <w:lang w:eastAsia="en-GB"/>
        </w:rPr>
        <w:t>.</w:t>
      </w:r>
    </w:p>
    <w:p w14:paraId="254A7BE2" w14:textId="78D34BA5" w:rsidR="002C5616" w:rsidRPr="001246A6" w:rsidRDefault="002C5616" w:rsidP="002C5616">
      <w:pPr>
        <w:rPr>
          <w:rFonts w:cstheme="minorHAnsi"/>
        </w:rPr>
      </w:pPr>
    </w:p>
    <w:p w14:paraId="357F5A5B" w14:textId="2F0C380D" w:rsidR="002C5616" w:rsidRPr="001246A6" w:rsidRDefault="78647A20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.4 </w:t>
      </w:r>
      <w:r w:rsidR="01CC1FF8" w:rsidRPr="001246A6">
        <w:rPr>
          <w:rFonts w:cstheme="minorHAnsi"/>
        </w:rPr>
        <w:t>Test ilościowo-jakościowy będzie dotyczył spełnienia przez Prototyp Sy</w:t>
      </w:r>
      <w:r w:rsidRPr="001246A6">
        <w:rPr>
          <w:rFonts w:cstheme="minorHAnsi"/>
        </w:rPr>
        <w:t>stemu A wymagania Konkursowego 16</w:t>
      </w:r>
      <w:r w:rsidR="01CC1FF8" w:rsidRPr="001246A6">
        <w:rPr>
          <w:rFonts w:cstheme="minorHAnsi"/>
        </w:rPr>
        <w:t xml:space="preserve">.7 deklarowanego przez Wykonawcę w Ofercie oraz Wymagań Obligatoryjnych </w:t>
      </w:r>
      <w:r w:rsidR="40A5FAB6" w:rsidRPr="001246A6">
        <w:rPr>
          <w:rFonts w:cstheme="minorHAnsi"/>
        </w:rPr>
        <w:t>9.6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71BA12F2" w14:textId="77777777" w:rsidR="002C5616" w:rsidRPr="001246A6" w:rsidRDefault="002C5616" w:rsidP="002C5616">
      <w:pPr>
        <w:rPr>
          <w:rFonts w:cstheme="minorHAnsi"/>
        </w:rPr>
      </w:pPr>
    </w:p>
    <w:p w14:paraId="64A4E451" w14:textId="556888FD" w:rsidR="002C5616" w:rsidRPr="001246A6" w:rsidRDefault="57C10DE9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06594140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3B6717D0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06594140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8D57656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1 lub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4D7DA55" w14:textId="4D750710" w:rsidR="002C5616" w:rsidRPr="001246A6" w:rsidRDefault="002C5616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uruchamia System wentylacji </w:t>
      </w:r>
      <w:r w:rsidR="003D7C5C" w:rsidRPr="001246A6">
        <w:rPr>
          <w:rFonts w:cstheme="minorHAnsi"/>
          <w:lang w:eastAsia="en-GB"/>
        </w:rPr>
        <w:t xml:space="preserve">B </w:t>
      </w:r>
      <w:r w:rsidRPr="001246A6">
        <w:rPr>
          <w:rFonts w:cstheme="minorHAnsi"/>
          <w:lang w:eastAsia="en-GB"/>
        </w:rPr>
        <w:t xml:space="preserve">i przeprowadza Test </w:t>
      </w:r>
      <w:r w:rsidR="003D7C5C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.4.</w:t>
      </w:r>
    </w:p>
    <w:p w14:paraId="07DFBFBB" w14:textId="7B6A2AE5" w:rsidR="002C5616" w:rsidRPr="001246A6" w:rsidRDefault="0E6C6B2F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6594140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 realizuje pomiar:</w:t>
      </w:r>
    </w:p>
    <w:p w14:paraId="2DCB1C09" w14:textId="44920370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3D7C5C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</w:t>
      </w:r>
      <w:r w:rsidR="00A913B7" w:rsidRPr="001246A6">
        <w:rPr>
          <w:rFonts w:cstheme="minorHAnsi"/>
          <w:lang w:eastAsia="en-GB"/>
        </w:rPr>
        <w:t>P6 zaznaczonych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 xml:space="preserve">do Załącznika nr 3 – Działanie 2. </w:t>
      </w:r>
      <w:r w:rsidRPr="001246A6">
        <w:rPr>
          <w:rFonts w:cstheme="minorHAnsi"/>
          <w:lang w:eastAsia="en-GB"/>
        </w:rPr>
        <w:t xml:space="preserve">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1 do Regulaminu.</w:t>
      </w:r>
    </w:p>
    <w:p w14:paraId="63FF5A76" w14:textId="746DD259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średniego poziomu dźwięku, zmierzonego w 6 punktach pomiarowych P1-P6 zaznaczonych na rzucie </w:t>
      </w:r>
      <w:r w:rsidR="00A913B7" w:rsidRPr="001246A6">
        <w:rPr>
          <w:rFonts w:cstheme="minorHAnsi"/>
          <w:lang w:eastAsia="en-GB"/>
        </w:rPr>
        <w:t>Mieszkania (Załącznik 3.6</w:t>
      </w:r>
      <w:r w:rsidRPr="001246A6">
        <w:rPr>
          <w:rFonts w:cstheme="minorHAnsi"/>
          <w:lang w:eastAsia="en-GB"/>
        </w:rPr>
        <w:t>. do Załącznika nr 3</w:t>
      </w:r>
      <w:r w:rsidR="00A913B7" w:rsidRPr="001246A6">
        <w:rPr>
          <w:rFonts w:cstheme="minorHAnsi"/>
          <w:lang w:eastAsia="en-GB"/>
        </w:rPr>
        <w:t xml:space="preserve"> – Działanie 2. Rzut mieszkania</w:t>
      </w:r>
      <w:r w:rsidRPr="001246A6">
        <w:rPr>
          <w:rFonts w:cstheme="minorHAnsi"/>
          <w:lang w:eastAsia="en-GB"/>
        </w:rPr>
        <w:t xml:space="preserve">). </w:t>
      </w:r>
    </w:p>
    <w:p w14:paraId="563E4EDC" w14:textId="5337BE44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>.</w:t>
      </w:r>
    </w:p>
    <w:p w14:paraId="2F6440A3" w14:textId="0622A64D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34108A94" w14:textId="77777777" w:rsidR="002C5616" w:rsidRPr="001246A6" w:rsidRDefault="002C5616" w:rsidP="002C5616">
      <w:pPr>
        <w:rPr>
          <w:rFonts w:cstheme="minorHAnsi"/>
        </w:rPr>
      </w:pPr>
    </w:p>
    <w:p w14:paraId="578F8867" w14:textId="4B28CEC2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2277440C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 xml:space="preserve">.5 </w:t>
      </w:r>
      <w:r w:rsidRPr="001246A6">
        <w:rPr>
          <w:rFonts w:cstheme="minorHAnsi"/>
        </w:rPr>
        <w:t>Test ilościowo-jakościowy będzie dotyczył spe</w:t>
      </w:r>
      <w:r w:rsidR="2277440C" w:rsidRPr="001246A6">
        <w:rPr>
          <w:rFonts w:cstheme="minorHAnsi"/>
        </w:rPr>
        <w:t>łnienia przez Prototyp Systemu B wymagania Konkursowego 16</w:t>
      </w:r>
      <w:r w:rsidRPr="001246A6">
        <w:rPr>
          <w:rFonts w:cstheme="minorHAnsi"/>
        </w:rPr>
        <w:t>.8 deklarowanego przez Wykonawcę w Ofercie oraz Wymagań Obligatoryjnych 1</w:t>
      </w:r>
      <w:r w:rsidR="76192DB4" w:rsidRPr="001246A6">
        <w:rPr>
          <w:rFonts w:cstheme="minorHAnsi"/>
        </w:rPr>
        <w:t>1.5</w:t>
      </w:r>
      <w:r w:rsidRPr="001246A6">
        <w:rPr>
          <w:rFonts w:cstheme="minorHAnsi"/>
        </w:rPr>
        <w:t xml:space="preserve"> zgodnie z Załącznikiem nr 1 do Regulaminu. </w:t>
      </w:r>
    </w:p>
    <w:p w14:paraId="3870BD79" w14:textId="77777777" w:rsidR="002C5616" w:rsidRPr="001246A6" w:rsidRDefault="002C5616" w:rsidP="002C5616">
      <w:pPr>
        <w:rPr>
          <w:rFonts w:cstheme="minorHAnsi"/>
        </w:rPr>
      </w:pPr>
    </w:p>
    <w:p w14:paraId="58218D91" w14:textId="4662C539" w:rsidR="002C5616" w:rsidRPr="001246A6" w:rsidRDefault="57C10DE9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7CA5635E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7A9E318E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usuwanego.</w:t>
      </w:r>
    </w:p>
    <w:p w14:paraId="1A40DFE0" w14:textId="0AE96DAD" w:rsidR="002C5616" w:rsidRPr="001246A6" w:rsidRDefault="0E6C6B2F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7CA5635E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</w:t>
      </w:r>
      <w:r w:rsidR="21031BF4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</w:t>
      </w:r>
      <w:r w:rsidR="7CA5635E" w:rsidRPr="001246A6">
        <w:rPr>
          <w:rFonts w:cstheme="minorHAnsi"/>
          <w:lang w:eastAsia="en-GB"/>
        </w:rPr>
        <w:t>M1 w Teście B</w:t>
      </w:r>
      <w:r w:rsidRPr="001246A6">
        <w:rPr>
          <w:rFonts w:cstheme="minorHAnsi"/>
          <w:lang w:eastAsia="en-GB"/>
        </w:rPr>
        <w:t xml:space="preserve">.1 oraz sekwencja 2. dla średniego strumienia powietrza wentylacyjnego określonego dla Programu Praca </w:t>
      </w:r>
      <w:r w:rsidR="4F4751AF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</w:t>
      </w:r>
      <w:r w:rsidR="7CA5635E" w:rsidRPr="001246A6">
        <w:rPr>
          <w:rFonts w:cstheme="minorHAnsi"/>
          <w:lang w:eastAsia="en-GB"/>
        </w:rPr>
        <w:t>M2 w Teście B</w:t>
      </w:r>
      <w:r w:rsidRPr="001246A6">
        <w:rPr>
          <w:rFonts w:cstheme="minorHAnsi"/>
          <w:lang w:eastAsia="en-GB"/>
        </w:rPr>
        <w:t xml:space="preserve">.1. </w:t>
      </w:r>
    </w:p>
    <w:p w14:paraId="45D952F1" w14:textId="7D12F968" w:rsidR="002C5616" w:rsidRPr="001246A6" w:rsidRDefault="002C5616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A913B7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.5 realizuje pomiar:</w:t>
      </w:r>
    </w:p>
    <w:p w14:paraId="3D4FB4BA" w14:textId="54EF27E8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A913B7" w:rsidRPr="001246A6">
        <w:rPr>
          <w:rFonts w:cstheme="minorHAnsi"/>
          <w:lang w:eastAsia="en-GB"/>
        </w:rPr>
        <w:t>Mieszkaniu realizowany w 6</w:t>
      </w:r>
      <w:r w:rsidRPr="001246A6">
        <w:rPr>
          <w:rFonts w:cstheme="minorHAnsi"/>
          <w:lang w:eastAsia="en-GB"/>
        </w:rPr>
        <w:t> punktach pomiarowych P1-P6 za</w:t>
      </w:r>
      <w:r w:rsidR="00A913B7" w:rsidRPr="001246A6">
        <w:rPr>
          <w:rFonts w:cstheme="minorHAnsi"/>
          <w:lang w:eastAsia="en-GB"/>
        </w:rPr>
        <w:t>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35D520DB" w14:textId="6D0BEA1B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</w:t>
      </w:r>
      <w:r w:rsidR="0014627F" w:rsidRPr="001246A6">
        <w:rPr>
          <w:rFonts w:cstheme="minorHAnsi"/>
          <w:lang w:eastAsia="en-GB"/>
        </w:rPr>
        <w:t xml:space="preserve">na 4 wysokościach: 0,1m; 0,6m; </w:t>
      </w:r>
      <w:r w:rsidRPr="001246A6">
        <w:rPr>
          <w:rFonts w:cstheme="minorHAnsi"/>
          <w:lang w:eastAsia="en-GB"/>
        </w:rPr>
        <w:t>1,1m</w:t>
      </w:r>
      <w:r w:rsidR="0014627F" w:rsidRPr="001246A6">
        <w:rPr>
          <w:rFonts w:cstheme="minorHAnsi"/>
          <w:lang w:eastAsia="en-GB"/>
        </w:rPr>
        <w:t xml:space="preserve"> oraz 1,7m</w:t>
      </w:r>
      <w:r w:rsidRPr="001246A6">
        <w:rPr>
          <w:rFonts w:cstheme="minorHAnsi"/>
          <w:lang w:eastAsia="en-GB"/>
        </w:rPr>
        <w:t xml:space="preserve">.  </w:t>
      </w:r>
    </w:p>
    <w:p w14:paraId="4C5A50DE" w14:textId="761A5DF2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</w:t>
      </w:r>
      <w:r w:rsidR="0014627F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3FDD3049" w14:textId="233080BD" w:rsidR="002C5616" w:rsidRPr="001246A6" w:rsidRDefault="0014627F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</w:t>
      </w:r>
      <w:r w:rsidR="002C5616" w:rsidRPr="001246A6">
        <w:rPr>
          <w:rFonts w:cstheme="minorHAnsi"/>
          <w:lang w:eastAsia="en-GB"/>
        </w:rPr>
        <w:t>emperatury powietrza nawie</w:t>
      </w:r>
      <w:r w:rsidRPr="001246A6">
        <w:rPr>
          <w:rFonts w:cstheme="minorHAnsi"/>
          <w:lang w:eastAsia="en-GB"/>
        </w:rPr>
        <w:t>wanego przez System wentylacji B</w:t>
      </w:r>
      <w:r w:rsidR="002C5616" w:rsidRPr="001246A6">
        <w:rPr>
          <w:rFonts w:cstheme="minorHAnsi"/>
          <w:lang w:eastAsia="en-GB"/>
        </w:rPr>
        <w:t>.</w:t>
      </w:r>
    </w:p>
    <w:p w14:paraId="23923FFB" w14:textId="77777777" w:rsidR="002C5616" w:rsidRPr="001246A6" w:rsidRDefault="002C5616" w:rsidP="002C5616">
      <w:pPr>
        <w:rPr>
          <w:rFonts w:cstheme="minorHAnsi"/>
        </w:rPr>
      </w:pPr>
    </w:p>
    <w:p w14:paraId="5DFF50E8" w14:textId="77777777" w:rsidR="002C5616" w:rsidRPr="001246A6" w:rsidRDefault="002C5616" w:rsidP="002C5616">
      <w:pPr>
        <w:rPr>
          <w:rFonts w:cstheme="minorHAnsi"/>
        </w:rPr>
      </w:pPr>
    </w:p>
    <w:p w14:paraId="26CFBE9B" w14:textId="22D2DD43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A.6. Test Funkcjonalności </w:t>
      </w:r>
      <w:proofErr w:type="spellStart"/>
      <w:r w:rsidRPr="001246A6">
        <w:rPr>
          <w:rFonts w:cstheme="minorHAnsi"/>
          <w:b/>
          <w:bCs/>
        </w:rPr>
        <w:t>Free</w:t>
      </w:r>
      <w:proofErr w:type="spellEnd"/>
      <w:r w:rsidRPr="001246A6">
        <w:rPr>
          <w:rFonts w:cstheme="minorHAnsi"/>
          <w:b/>
          <w:bCs/>
        </w:rPr>
        <w:t xml:space="preserve"> </w:t>
      </w:r>
      <w:proofErr w:type="spellStart"/>
      <w:r w:rsidRPr="001246A6">
        <w:rPr>
          <w:rFonts w:cstheme="minorHAnsi"/>
          <w:b/>
          <w:bCs/>
        </w:rPr>
        <w:t>cooling</w:t>
      </w:r>
      <w:proofErr w:type="spellEnd"/>
      <w:r w:rsidRPr="001246A6">
        <w:rPr>
          <w:rFonts w:cstheme="minorHAnsi"/>
        </w:rPr>
        <w:t xml:space="preserve">, będzie weryfikował spełnienie przez System wentylacji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Wymagania Obligatoryjnego </w:t>
      </w:r>
      <w:r w:rsidR="2BD45276" w:rsidRPr="001246A6">
        <w:rPr>
          <w:rFonts w:cstheme="minorHAnsi"/>
        </w:rPr>
        <w:t>9.8, 11.8</w:t>
      </w:r>
      <w:r w:rsidRPr="001246A6">
        <w:rPr>
          <w:rFonts w:cstheme="minorHAnsi"/>
        </w:rPr>
        <w:t xml:space="preserve">, zgodnie z Załącznikiem nr 1 do Regulaminu. </w:t>
      </w:r>
    </w:p>
    <w:p w14:paraId="0AD0107C" w14:textId="77777777" w:rsidR="002C5616" w:rsidRPr="001246A6" w:rsidRDefault="002C5616" w:rsidP="002C5616">
      <w:pPr>
        <w:rPr>
          <w:rFonts w:cstheme="minorHAnsi"/>
        </w:rPr>
      </w:pPr>
    </w:p>
    <w:p w14:paraId="6B152628" w14:textId="4C8C20B0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 xml:space="preserve">Test Funkcjonalności Test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>.6 zostanie przeprowadzony zgodnie z poniższą procedurą:</w:t>
      </w:r>
    </w:p>
    <w:p w14:paraId="2565C6D1" w14:textId="77777777" w:rsidR="002C5616" w:rsidRPr="001246A6" w:rsidRDefault="002C5616" w:rsidP="002C5616">
      <w:pPr>
        <w:rPr>
          <w:rFonts w:cstheme="minorHAnsi"/>
        </w:rPr>
      </w:pPr>
    </w:p>
    <w:p w14:paraId="4C89042F" w14:textId="68AB972D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 xml:space="preserve">Procedura testowa dla Testu </w:t>
      </w:r>
      <w:r w:rsidR="0014627F" w:rsidRPr="001246A6">
        <w:rPr>
          <w:rFonts w:cstheme="minorHAnsi"/>
        </w:rPr>
        <w:t>B</w:t>
      </w:r>
      <w:r w:rsidRPr="001246A6">
        <w:rPr>
          <w:rFonts w:cstheme="minorHAnsi"/>
        </w:rPr>
        <w:t>.6:</w:t>
      </w:r>
    </w:p>
    <w:p w14:paraId="3F726B1F" w14:textId="768D0DA0" w:rsidR="002C5616" w:rsidRPr="001246A6" w:rsidRDefault="57C10DE9" w:rsidP="0029361A">
      <w:pPr>
        <w:pStyle w:val="Akapitzlist"/>
        <w:numPr>
          <w:ilvl w:val="0"/>
          <w:numId w:val="5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</w:t>
      </w:r>
      <w:r w:rsidR="67E4E7B1" w:rsidRPr="001246A6">
        <w:rPr>
          <w:rFonts w:cstheme="minorHAnsi"/>
          <w:lang w:eastAsia="en-GB"/>
        </w:rPr>
        <w:t>b Zamawiający uruchamia System B</w:t>
      </w:r>
      <w:r w:rsidR="0E6C6B2F" w:rsidRPr="001246A6">
        <w:rPr>
          <w:rFonts w:cstheme="minorHAnsi"/>
          <w:lang w:eastAsia="en-GB"/>
        </w:rPr>
        <w:t xml:space="preserve"> oraz wprowadza parametry pracy w </w:t>
      </w:r>
      <w:r w:rsidR="67E4E7B1" w:rsidRPr="001246A6">
        <w:rPr>
          <w:rFonts w:cstheme="minorHAnsi"/>
          <w:lang w:eastAsia="en-GB"/>
        </w:rPr>
        <w:t xml:space="preserve">Regulatorze </w:t>
      </w:r>
      <w:proofErr w:type="spellStart"/>
      <w:r w:rsidR="67E4E7B1" w:rsidRPr="001246A6">
        <w:rPr>
          <w:rFonts w:cstheme="minorHAnsi"/>
          <w:lang w:eastAsia="en-GB"/>
        </w:rPr>
        <w:t>pomieszczeniowym</w:t>
      </w:r>
      <w:proofErr w:type="spellEnd"/>
      <w:r w:rsidR="67E4E7B1" w:rsidRPr="001246A6">
        <w:rPr>
          <w:rFonts w:cstheme="minorHAnsi"/>
          <w:lang w:eastAsia="en-GB"/>
        </w:rPr>
        <w:t xml:space="preserve"> B</w:t>
      </w:r>
      <w:r w:rsidR="0E6C6B2F" w:rsidRPr="001246A6">
        <w:rPr>
          <w:rFonts w:cstheme="minorHAnsi"/>
          <w:lang w:eastAsia="en-GB"/>
        </w:rPr>
        <w:t>.</w:t>
      </w:r>
    </w:p>
    <w:p w14:paraId="23845B41" w14:textId="38B07316" w:rsidR="002C5616" w:rsidRPr="001246A6" w:rsidRDefault="002C5616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zapewnia temperaturę powietrza w </w:t>
      </w:r>
      <w:r w:rsidR="0014627F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i dostarcza na czerpnię powietrze o temperaturze w zakresie od 12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19,9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C.</w:t>
      </w:r>
    </w:p>
    <w:p w14:paraId="27ADA209" w14:textId="367930CA" w:rsidR="002C5616" w:rsidRPr="001246A6" w:rsidRDefault="0E6C6B2F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po upływie </w:t>
      </w:r>
      <w:r w:rsidR="65A22DAE" w:rsidRPr="001246A6">
        <w:rPr>
          <w:rFonts w:cstheme="minorHAnsi"/>
          <w:lang w:eastAsia="en-GB"/>
        </w:rPr>
        <w:t>ustalonej liczby</w:t>
      </w:r>
      <w:r w:rsidR="67E4E7B1" w:rsidRPr="001246A6">
        <w:rPr>
          <w:rFonts w:cstheme="minorHAnsi"/>
          <w:lang w:eastAsia="en-GB"/>
        </w:rPr>
        <w:t xml:space="preserve"> godzin od załączeniu Systemu wentylacji B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</w:t>
      </w:r>
      <w:r w:rsidR="67E4E7B1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. </w:t>
      </w:r>
    </w:p>
    <w:p w14:paraId="4B2DE971" w14:textId="77777777" w:rsidR="002C5616" w:rsidRPr="001246A6" w:rsidRDefault="002C5616" w:rsidP="002C5616">
      <w:pPr>
        <w:rPr>
          <w:rFonts w:cstheme="minorHAnsi"/>
        </w:rPr>
      </w:pPr>
    </w:p>
    <w:p w14:paraId="3B617A67" w14:textId="36CEE05F" w:rsidR="002C5616" w:rsidRPr="001246A6" w:rsidRDefault="104BE524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.7. Test Funkcjonalności </w:t>
      </w:r>
      <w:r w:rsidRPr="001246A6">
        <w:rPr>
          <w:rFonts w:cstheme="minorHAnsi"/>
          <w:b/>
          <w:bCs/>
        </w:rPr>
        <w:t>Centralnego</w:t>
      </w:r>
      <w:r w:rsidR="01CC1FF8" w:rsidRPr="001246A6">
        <w:rPr>
          <w:rFonts w:cstheme="minorHAnsi"/>
          <w:b/>
          <w:bCs/>
        </w:rPr>
        <w:t xml:space="preserve"> systemu </w:t>
      </w:r>
      <w:r w:rsidRPr="001246A6">
        <w:rPr>
          <w:rFonts w:cstheme="minorHAnsi"/>
          <w:b/>
          <w:bCs/>
        </w:rPr>
        <w:t>nadzorującego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</w:t>
      </w:r>
      <w:r w:rsidR="143557F6" w:rsidRPr="001246A6">
        <w:rPr>
          <w:rFonts w:cstheme="minorHAnsi"/>
        </w:rPr>
        <w:t xml:space="preserve"> </w:t>
      </w:r>
      <w:r w:rsidR="67BA6C28" w:rsidRPr="001246A6">
        <w:rPr>
          <w:rFonts w:cstheme="minorHAnsi"/>
        </w:rPr>
        <w:t>11.15, 14.1-14.3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25A19FE8" w14:textId="77777777" w:rsidR="002C5616" w:rsidRPr="001246A6" w:rsidRDefault="002C5616" w:rsidP="002C5616">
      <w:pPr>
        <w:rPr>
          <w:rFonts w:cstheme="minorHAnsi"/>
        </w:rPr>
      </w:pPr>
    </w:p>
    <w:p w14:paraId="44803CA1" w14:textId="40A491E3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104BE524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.7 zostanie przeprowadzony zgodnie z </w:t>
      </w:r>
      <w:r w:rsidR="17CFDE51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06A2D2EB" w14:textId="77777777" w:rsidR="002C5616" w:rsidRPr="001246A6" w:rsidRDefault="002C5616" w:rsidP="002C5616">
      <w:pPr>
        <w:rPr>
          <w:rFonts w:cstheme="minorHAnsi"/>
        </w:rPr>
      </w:pPr>
    </w:p>
    <w:p w14:paraId="2F824076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2EFC676" w14:textId="30F1C37C" w:rsidR="002C5616" w:rsidRPr="001246A6" w:rsidRDefault="00D5012E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67E4E7B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 wraz z </w:t>
      </w:r>
      <w:r w:rsidR="67E4E7B1" w:rsidRPr="001246A6">
        <w:rPr>
          <w:rFonts w:cstheme="minorHAnsi"/>
        </w:rPr>
        <w:t>Centralnym</w:t>
      </w:r>
      <w:r w:rsidR="0E6C6B2F" w:rsidRPr="001246A6">
        <w:rPr>
          <w:rFonts w:cstheme="minorHAnsi"/>
        </w:rPr>
        <w:t xml:space="preserve"> systemem </w:t>
      </w:r>
      <w:r w:rsidR="67E4E7B1" w:rsidRPr="001246A6">
        <w:rPr>
          <w:rFonts w:cstheme="minorHAnsi"/>
        </w:rPr>
        <w:t xml:space="preserve">nadzorującym oraz z Regulatorem </w:t>
      </w:r>
      <w:proofErr w:type="spellStart"/>
      <w:r w:rsidR="67E4E7B1" w:rsidRPr="001246A6">
        <w:rPr>
          <w:rFonts w:cstheme="minorHAnsi"/>
        </w:rPr>
        <w:t>pomieszczeniowym</w:t>
      </w:r>
      <w:proofErr w:type="spellEnd"/>
      <w:r w:rsidR="67E4E7B1" w:rsidRPr="001246A6">
        <w:rPr>
          <w:rFonts w:cstheme="minorHAnsi"/>
        </w:rPr>
        <w:t xml:space="preserve"> B</w:t>
      </w:r>
      <w:r w:rsidR="0E6C6B2F" w:rsidRPr="001246A6">
        <w:rPr>
          <w:rFonts w:cstheme="minorHAnsi"/>
        </w:rPr>
        <w:t xml:space="preserve">. </w:t>
      </w:r>
    </w:p>
    <w:p w14:paraId="339D5D4E" w14:textId="5BE21D5B" w:rsidR="002C5616" w:rsidRPr="001246A6" w:rsidRDefault="002C5616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0014627F" w:rsidRPr="001246A6">
        <w:rPr>
          <w:rFonts w:cstheme="minorHAnsi"/>
        </w:rPr>
        <w:t>Centralnego</w:t>
      </w:r>
      <w:r w:rsidRPr="001246A6">
        <w:rPr>
          <w:rFonts w:cstheme="minorHAnsi"/>
        </w:rPr>
        <w:t xml:space="preserve"> systemu </w:t>
      </w:r>
      <w:r w:rsidR="0014627F" w:rsidRPr="001246A6">
        <w:rPr>
          <w:rFonts w:cstheme="minorHAnsi"/>
        </w:rPr>
        <w:t>nadzorującego</w:t>
      </w:r>
      <w:r w:rsidRPr="001246A6">
        <w:rPr>
          <w:rFonts w:cstheme="minorHAnsi"/>
        </w:rPr>
        <w:t xml:space="preserve"> odczyta następujące informacje:</w:t>
      </w:r>
    </w:p>
    <w:p w14:paraId="37115B45" w14:textId="0375C8CD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</w:t>
      </w:r>
      <w:r w:rsidR="009235A2" w:rsidRPr="001246A6">
        <w:rPr>
          <w:rFonts w:cstheme="minorHAnsi"/>
        </w:rPr>
        <w:t>powietrza z Systemu wentylacji B</w:t>
      </w:r>
      <w:r w:rsidRPr="001246A6">
        <w:rPr>
          <w:rFonts w:cstheme="minorHAnsi"/>
        </w:rPr>
        <w:t xml:space="preserve"> tj. temperaturę powietrza, wilgotność względną, stężenie dwutlenku węgla oraz koncentrację cząstek PM2.5, </w:t>
      </w:r>
    </w:p>
    <w:p w14:paraId="2FE7290E" w14:textId="6F31D0D5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para</w:t>
      </w:r>
      <w:r w:rsidR="009235A2" w:rsidRPr="001246A6">
        <w:rPr>
          <w:rFonts w:cstheme="minorHAnsi"/>
        </w:rPr>
        <w:t>metry pracy Systemu wentylacji B</w:t>
      </w:r>
      <w:r w:rsidRPr="001246A6">
        <w:rPr>
          <w:rFonts w:cstheme="minorHAnsi"/>
        </w:rPr>
        <w:t xml:space="preserve">, </w:t>
      </w:r>
    </w:p>
    <w:p w14:paraId="521EC066" w14:textId="50BA1833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</w:t>
      </w:r>
      <w:r w:rsidR="009235A2" w:rsidRPr="001246A6">
        <w:rPr>
          <w:rFonts w:cstheme="minorHAnsi"/>
        </w:rPr>
        <w:t xml:space="preserve">z Regulatora </w:t>
      </w:r>
      <w:proofErr w:type="spellStart"/>
      <w:r w:rsidR="009235A2" w:rsidRPr="001246A6">
        <w:rPr>
          <w:rFonts w:cstheme="minorHAnsi"/>
        </w:rPr>
        <w:t>pomieszczeniowego</w:t>
      </w:r>
      <w:proofErr w:type="spellEnd"/>
      <w:r w:rsidR="009235A2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, </w:t>
      </w:r>
    </w:p>
    <w:p w14:paraId="27255D54" w14:textId="3B9A8DC3" w:rsidR="002C5616" w:rsidRPr="001246A6" w:rsidRDefault="01CC1FF8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stany awarii</w:t>
      </w:r>
      <w:r w:rsidR="4BFBF220" w:rsidRPr="001246A6">
        <w:rPr>
          <w:rFonts w:cstheme="minorHAnsi"/>
        </w:rPr>
        <w:t>.</w:t>
      </w:r>
    </w:p>
    <w:p w14:paraId="40F90CC3" w14:textId="14205121" w:rsidR="002C5616" w:rsidRPr="001246A6" w:rsidRDefault="2B4E64B9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 </w:t>
      </w:r>
    </w:p>
    <w:p w14:paraId="722C7C1B" w14:textId="409C4E2E" w:rsidR="002C5616" w:rsidRPr="001246A6" w:rsidRDefault="01CC1FF8" w:rsidP="0029361A">
      <w:pPr>
        <w:pStyle w:val="Akapitzlist"/>
        <w:numPr>
          <w:ilvl w:val="0"/>
          <w:numId w:val="51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Zamawiający weryfikuje poprawność </w:t>
      </w:r>
      <w:r w:rsidR="67BA1611" w:rsidRPr="001246A6">
        <w:rPr>
          <w:rFonts w:cstheme="minorHAnsi"/>
        </w:rPr>
        <w:t>odczytu stanów awarii Systemu wentylacji B</w:t>
      </w:r>
      <w:r w:rsidRPr="001246A6">
        <w:rPr>
          <w:rFonts w:cstheme="minorHAnsi"/>
        </w:rPr>
        <w:t>.</w:t>
      </w:r>
    </w:p>
    <w:p w14:paraId="2FA2041E" w14:textId="77777777" w:rsidR="002C5616" w:rsidRPr="001246A6" w:rsidRDefault="01CC1FF8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weryfikuje sposób przeprowadzania zdalnej aktualizacji oprogramowania poszczególnych systemów wentylacji, w tym celu Wnioskodawca dostarcza 2 pliki aktualizacji. </w:t>
      </w:r>
    </w:p>
    <w:p w14:paraId="030B3C33" w14:textId="28DFAF57" w:rsidR="002C5616" w:rsidRPr="001246A6" w:rsidRDefault="002C5616" w:rsidP="002C5616">
      <w:pPr>
        <w:pStyle w:val="Akapitzlist"/>
        <w:ind w:left="1440"/>
        <w:rPr>
          <w:rFonts w:cstheme="minorHAnsi"/>
          <w:b/>
        </w:rPr>
      </w:pPr>
    </w:p>
    <w:p w14:paraId="611112EB" w14:textId="3BE7B63F" w:rsidR="002C5616" w:rsidRPr="001246A6" w:rsidRDefault="67BA1611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B</w:t>
      </w:r>
      <w:r w:rsidR="01CC1FF8" w:rsidRPr="001246A6">
        <w:rPr>
          <w:rFonts w:cstheme="minorHAnsi"/>
          <w:b/>
          <w:bCs/>
        </w:rPr>
        <w:t xml:space="preserve">.8. Test Funkcjonalności </w:t>
      </w:r>
      <w:r w:rsidRPr="001246A6">
        <w:rPr>
          <w:rFonts w:cstheme="minorHAnsi"/>
          <w:b/>
          <w:bCs/>
        </w:rPr>
        <w:t>Aplikacji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 </w:t>
      </w:r>
      <w:r w:rsidR="3EBC2239" w:rsidRPr="001246A6">
        <w:rPr>
          <w:rFonts w:cstheme="minorHAnsi"/>
          <w:color w:val="000000" w:themeColor="text1"/>
        </w:rPr>
        <w:t>13.3-13.5</w:t>
      </w:r>
      <w:r w:rsidR="01CC1FF8" w:rsidRPr="001246A6">
        <w:rPr>
          <w:rFonts w:cstheme="minorHAnsi"/>
          <w:color w:val="000000" w:themeColor="text1"/>
        </w:rPr>
        <w:t xml:space="preserve"> z</w:t>
      </w:r>
      <w:r w:rsidR="01CC1FF8" w:rsidRPr="001246A6">
        <w:rPr>
          <w:rFonts w:cstheme="minorHAnsi"/>
        </w:rPr>
        <w:t xml:space="preserve">godnie z Załącznikiem nr 1 do Regulaminu. </w:t>
      </w:r>
    </w:p>
    <w:p w14:paraId="670FA986" w14:textId="77777777" w:rsidR="002C5616" w:rsidRPr="001246A6" w:rsidRDefault="002C5616" w:rsidP="002C5616">
      <w:pPr>
        <w:rPr>
          <w:rFonts w:cstheme="minorHAnsi"/>
          <w:b/>
        </w:rPr>
      </w:pPr>
    </w:p>
    <w:p w14:paraId="5EE75697" w14:textId="3B30573F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.8 zostanie przeprowadzony zgodnie z </w:t>
      </w:r>
      <w:r w:rsidR="66B8E22B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6BF1C1AF" w14:textId="77777777" w:rsidR="002C5616" w:rsidRPr="001246A6" w:rsidRDefault="002C5616" w:rsidP="002C5616">
      <w:pPr>
        <w:rPr>
          <w:rFonts w:cstheme="minorHAnsi"/>
        </w:rPr>
      </w:pPr>
    </w:p>
    <w:p w14:paraId="34A046D1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03C99DAA" w14:textId="3C59DFDB" w:rsidR="002C5616" w:rsidRPr="001246A6" w:rsidRDefault="00D5012E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, </w:t>
      </w:r>
      <w:r w:rsidR="72AEC341" w:rsidRPr="001246A6">
        <w:rPr>
          <w:rFonts w:cstheme="minorHAnsi"/>
        </w:rPr>
        <w:t xml:space="preserve">Aplikację oraz Regulator </w:t>
      </w:r>
      <w:proofErr w:type="spellStart"/>
      <w:r w:rsidR="72AEC341" w:rsidRPr="001246A6">
        <w:rPr>
          <w:rFonts w:cstheme="minorHAnsi"/>
        </w:rPr>
        <w:t>pomieszczeniowy</w:t>
      </w:r>
      <w:proofErr w:type="spellEnd"/>
      <w:r w:rsidR="72AEC341" w:rsidRPr="001246A6">
        <w:rPr>
          <w:rFonts w:cstheme="minorHAnsi"/>
        </w:rPr>
        <w:t xml:space="preserve"> B</w:t>
      </w:r>
      <w:r w:rsidR="0E6C6B2F" w:rsidRPr="001246A6">
        <w:rPr>
          <w:rFonts w:cstheme="minorHAnsi"/>
        </w:rPr>
        <w:t xml:space="preserve">. </w:t>
      </w:r>
    </w:p>
    <w:p w14:paraId="38F3EF36" w14:textId="27D69F85" w:rsidR="4522B89D" w:rsidRPr="001246A6" w:rsidRDefault="4522B89D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cstheme="minorHAnsi"/>
          <w:szCs w:val="22"/>
        </w:rPr>
        <w:t xml:space="preserve">Zamawiający </w:t>
      </w: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włączy i wyłączy Systemu wentylacji B z poziomu Aplikacji,</w:t>
      </w:r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proofErr w:type="spellStart"/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>ustalawi</w:t>
      </w:r>
      <w:proofErr w:type="spellEnd"/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harmonogram pracy definiowanej jako okres załączonego Programu ON, Noc oraz Wakacje,</w:t>
      </w:r>
    </w:p>
    <w:p w14:paraId="057542E0" w14:textId="20FA0AE7" w:rsidR="3366225F" w:rsidRPr="001246A6" w:rsidRDefault="3366225F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Zamawiający w Aplikacji wprowadzeni nastawy pracy Systemu wentylacji B,</w:t>
      </w:r>
    </w:p>
    <w:p w14:paraId="68B23F26" w14:textId="581DF030" w:rsidR="002C5616" w:rsidRPr="001246A6" w:rsidRDefault="01CC1FF8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67BA1611" w:rsidRPr="001246A6">
        <w:rPr>
          <w:rFonts w:cstheme="minorHAnsi"/>
        </w:rPr>
        <w:t>Aplikacji</w:t>
      </w:r>
      <w:r w:rsidRPr="001246A6">
        <w:rPr>
          <w:rFonts w:cstheme="minorHAnsi"/>
        </w:rPr>
        <w:t xml:space="preserve"> odczyta następujące informacje:</w:t>
      </w:r>
    </w:p>
    <w:p w14:paraId="192D7E15" w14:textId="2566EF50" w:rsidR="002C5616" w:rsidRPr="001246A6" w:rsidRDefault="002C5616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>, koncentr</w:t>
      </w:r>
      <w:r w:rsidR="009235A2" w:rsidRPr="001246A6">
        <w:rPr>
          <w:rFonts w:cstheme="minorHAnsi"/>
        </w:rPr>
        <w:t>acji cząstek PM2.5 dla Systemu B</w:t>
      </w:r>
      <w:r w:rsidRPr="001246A6">
        <w:rPr>
          <w:rFonts w:cstheme="minorHAnsi"/>
        </w:rPr>
        <w:t xml:space="preserve">, </w:t>
      </w:r>
    </w:p>
    <w:p w14:paraId="218A7F40" w14:textId="663C1303" w:rsidR="002C5616" w:rsidRPr="001246A6" w:rsidRDefault="01CC1FF8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wyświetlania interpretacji graficznej oceny jakości powietrza</w:t>
      </w:r>
    </w:p>
    <w:p w14:paraId="4582EA52" w14:textId="0197ED36" w:rsidR="002C5616" w:rsidRPr="001246A6" w:rsidRDefault="52D801E8" w:rsidP="0029361A">
      <w:pPr>
        <w:pStyle w:val="Akapitzlist"/>
        <w:numPr>
          <w:ilvl w:val="0"/>
          <w:numId w:val="46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</w:p>
    <w:p w14:paraId="08EEBB19" w14:textId="3BD62E6B" w:rsidR="002C5616" w:rsidRPr="001246A6" w:rsidRDefault="530318DF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>parametr</w:t>
      </w:r>
      <w:r w:rsidR="37989D12" w:rsidRPr="001246A6">
        <w:rPr>
          <w:rStyle w:val="Domylnaczcionkaakapitu1"/>
          <w:rFonts w:eastAsia="Calibri" w:cstheme="minorHAnsi"/>
          <w:color w:val="000000" w:themeColor="text1"/>
          <w:szCs w:val="22"/>
        </w:rPr>
        <w:t>ów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obliczeniowych tj. odzysku ciepła lub chłodu, odzysku wilgoci, zużycie energii elektrycznej,</w:t>
      </w:r>
    </w:p>
    <w:p w14:paraId="5AD07CD7" w14:textId="4DDC853B" w:rsidR="002C5616" w:rsidRPr="001246A6" w:rsidRDefault="7434F909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Wyświetlanie informacji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 nastawach pracy Systemu wentylacji B, </w:t>
      </w:r>
    </w:p>
    <w:p w14:paraId="783A6D35" w14:textId="4066B953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r w:rsidR="40D7B9F7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informacji o aktywnym procesie chłodzenia w Przypadku Przegrzewania Mieszkania lub ogrzewania w Przypadku Przechłodzenia Mieszkania, </w:t>
      </w:r>
    </w:p>
    <w:p w14:paraId="014AA6FA" w14:textId="65ED735A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przegląd i import danych historycznych do formatu *.</w:t>
      </w:r>
      <w:proofErr w:type="spellStart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csv</w:t>
      </w:r>
      <w:proofErr w:type="spellEnd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lub *.</w:t>
      </w:r>
      <w:proofErr w:type="spellStart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xlsx</w:t>
      </w:r>
      <w:proofErr w:type="spellEnd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lub *.xls.</w:t>
      </w:r>
    </w:p>
    <w:p w14:paraId="27F472E7" w14:textId="77777777" w:rsidR="002C5616" w:rsidRPr="001246A6" w:rsidRDefault="002C5616" w:rsidP="002C5616">
      <w:pPr>
        <w:jc w:val="both"/>
        <w:rPr>
          <w:rFonts w:cstheme="minorHAnsi"/>
        </w:rPr>
      </w:pPr>
    </w:p>
    <w:p w14:paraId="67E8D697" w14:textId="74D726F9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67BA1611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 xml:space="preserve">.9. Test Funkcjonalności Regulatora </w:t>
      </w:r>
      <w:proofErr w:type="spellStart"/>
      <w:r w:rsidRPr="001246A6">
        <w:rPr>
          <w:rFonts w:cstheme="minorHAnsi"/>
          <w:b/>
          <w:bCs/>
        </w:rPr>
        <w:t>pomieszczeniowego</w:t>
      </w:r>
      <w:proofErr w:type="spellEnd"/>
      <w:r w:rsidR="67BA1611" w:rsidRPr="001246A6">
        <w:rPr>
          <w:rFonts w:cstheme="minorHAnsi"/>
          <w:b/>
          <w:bCs/>
        </w:rPr>
        <w:t xml:space="preserve"> B</w:t>
      </w:r>
      <w:r w:rsidRPr="001246A6">
        <w:rPr>
          <w:rFonts w:cstheme="minorHAnsi"/>
        </w:rPr>
        <w:t>, będzie weryfikował spe</w:t>
      </w:r>
      <w:r w:rsidR="67BA1611" w:rsidRPr="001246A6">
        <w:rPr>
          <w:rFonts w:cstheme="minorHAnsi"/>
        </w:rPr>
        <w:t>łnienie przez Prototyp Systemu B</w:t>
      </w:r>
      <w:r w:rsidRPr="001246A6">
        <w:rPr>
          <w:rFonts w:cstheme="minorHAnsi"/>
        </w:rPr>
        <w:t xml:space="preserve"> wymagań Obligatoryjnych </w:t>
      </w:r>
      <w:r w:rsidR="1A47C84E" w:rsidRPr="001246A6">
        <w:rPr>
          <w:rFonts w:cstheme="minorHAnsi"/>
        </w:rPr>
        <w:t>9.11, 12.1-12.18</w:t>
      </w:r>
      <w:r w:rsidRPr="001246A6">
        <w:rPr>
          <w:rFonts w:cstheme="minorHAnsi"/>
        </w:rPr>
        <w:t xml:space="preserve"> </w:t>
      </w:r>
      <w:r w:rsidR="67BA1611" w:rsidRPr="001246A6">
        <w:rPr>
          <w:rFonts w:cstheme="minorHAnsi"/>
        </w:rPr>
        <w:t>zgodnie z Załącznikiem nr 1</w:t>
      </w:r>
      <w:r w:rsidRPr="001246A6">
        <w:rPr>
          <w:rFonts w:cstheme="minorHAnsi"/>
        </w:rPr>
        <w:t xml:space="preserve"> do Regulaminu. </w:t>
      </w:r>
    </w:p>
    <w:p w14:paraId="6A7D5FEB" w14:textId="77777777" w:rsidR="002C5616" w:rsidRPr="001246A6" w:rsidRDefault="002C5616" w:rsidP="002C5616">
      <w:pPr>
        <w:rPr>
          <w:rFonts w:cstheme="minorHAnsi"/>
          <w:b/>
        </w:rPr>
      </w:pPr>
    </w:p>
    <w:p w14:paraId="66D5A2AB" w14:textId="659AFBD1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.9 zostanie przeprowadzony zgodnie z </w:t>
      </w:r>
      <w:r w:rsidR="463D1C75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2CCE7455" w14:textId="77777777" w:rsidR="002C5616" w:rsidRPr="001246A6" w:rsidRDefault="002C5616" w:rsidP="002C5616">
      <w:pPr>
        <w:rPr>
          <w:rFonts w:cstheme="minorHAnsi"/>
        </w:rPr>
      </w:pPr>
    </w:p>
    <w:p w14:paraId="07519E2D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612DC7C9" w14:textId="3B1F36EA" w:rsidR="002C5616" w:rsidRPr="001246A6" w:rsidRDefault="00D5012E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B.</w:t>
      </w:r>
    </w:p>
    <w:p w14:paraId="34566700" w14:textId="6596934A" w:rsidR="002C5616" w:rsidRPr="001246A6" w:rsidRDefault="002C5616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pod nadzorem Zamawiającego lub Zamawiający przeprowadza weryfikację Regulatora </w:t>
      </w:r>
      <w:proofErr w:type="spellStart"/>
      <w:r w:rsidRPr="001246A6">
        <w:rPr>
          <w:rFonts w:cstheme="minorHAnsi"/>
        </w:rPr>
        <w:t>pomieszczeniowego</w:t>
      </w:r>
      <w:proofErr w:type="spellEnd"/>
      <w:r w:rsidR="009235A2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 obejmującą:</w:t>
      </w:r>
    </w:p>
    <w:p w14:paraId="71BA43F0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11CD3F5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0A035E26" w14:textId="3F3F0315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</w:t>
      </w:r>
      <w:r w:rsidR="77290477" w:rsidRPr="001246A6">
        <w:rPr>
          <w:rFonts w:cstheme="minorHAnsi"/>
        </w:rPr>
        <w:t>ON</w:t>
      </w:r>
      <w:r w:rsidRPr="001246A6">
        <w:rPr>
          <w:rFonts w:cstheme="minorHAnsi"/>
        </w:rPr>
        <w:t xml:space="preserve">, </w:t>
      </w:r>
    </w:p>
    <w:p w14:paraId="3E3F891C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267BBE9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744B1193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sposób prezentowania danych na wyświetlaczu.</w:t>
      </w:r>
    </w:p>
    <w:p w14:paraId="18372ACD" w14:textId="1A62EB7D" w:rsidR="002C5616" w:rsidRPr="001246A6" w:rsidRDefault="002C5616" w:rsidP="005F6FB2">
      <w:pPr>
        <w:jc w:val="both"/>
        <w:rPr>
          <w:rFonts w:cstheme="minorHAnsi"/>
          <w:lang w:eastAsia="en-GB"/>
        </w:rPr>
      </w:pPr>
    </w:p>
    <w:p w14:paraId="36F1DABB" w14:textId="7EF5A0BC" w:rsidR="003D7C5C" w:rsidRPr="001246A6" w:rsidRDefault="78647A20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7574D4D6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7760F6CC" w14:textId="77777777" w:rsidR="003D7C5C" w:rsidRPr="001246A6" w:rsidRDefault="003D7C5C" w:rsidP="003D7C5C">
      <w:pPr>
        <w:ind w:left="360" w:firstLine="720"/>
        <w:jc w:val="both"/>
        <w:rPr>
          <w:rFonts w:cstheme="minorHAnsi"/>
        </w:rPr>
      </w:pPr>
    </w:p>
    <w:p w14:paraId="34559EB8" w14:textId="40E025CE" w:rsidR="49ED7D3C" w:rsidRPr="001246A6" w:rsidRDefault="47375A4A" w:rsidP="72B42E6D">
      <w:pPr>
        <w:pStyle w:val="Nagwek2"/>
        <w:spacing w:line="259" w:lineRule="auto"/>
        <w:ind w:firstLine="360"/>
        <w:rPr>
          <w:rFonts w:eastAsia="Calibri" w:cstheme="minorHAnsi"/>
          <w:b w:val="0"/>
          <w:bCs w:val="0"/>
        </w:rPr>
      </w:pPr>
      <w:bookmarkStart w:id="68" w:name="_Toc73430329"/>
      <w:r w:rsidRPr="001246A6">
        <w:rPr>
          <w:rFonts w:eastAsia="Calibri" w:cstheme="minorHAnsi"/>
        </w:rPr>
        <w:lastRenderedPageBreak/>
        <w:t xml:space="preserve">II.I.6.3. Aparatura pomiarowa używana w Testach Systemów wentylacyjnych wraz z </w:t>
      </w:r>
      <w:r w:rsidR="28250EA6" w:rsidRPr="001246A6">
        <w:rPr>
          <w:rFonts w:eastAsia="Calibri" w:cstheme="minorHAnsi"/>
        </w:rPr>
        <w:t>Centralnym systemem zarządzającym</w:t>
      </w:r>
      <w:bookmarkEnd w:id="68"/>
    </w:p>
    <w:p w14:paraId="20D8E971" w14:textId="42BF351F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Testy Prototypów Systemu Wentylacji B są prowadzone przez Zamawiającego, przy czym Zamawiający zastrzega sobie prawo do zlecenia przeprowadzenia Testów Prototypów Systemów Wentylacyjnych przez niezależny podmiot zewnętrzny. `</w:t>
      </w:r>
    </w:p>
    <w:p w14:paraId="653EBC3D" w14:textId="60ABBB1B" w:rsidR="04041D69" w:rsidRPr="001246A6" w:rsidRDefault="04041D69">
      <w:pPr>
        <w:rPr>
          <w:rFonts w:eastAsia="Calibri" w:cstheme="minorHAnsi"/>
          <w:color w:val="000000" w:themeColor="text1"/>
          <w:szCs w:val="22"/>
        </w:rPr>
      </w:pPr>
    </w:p>
    <w:p w14:paraId="7F0CC8D3" w14:textId="7C752F35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Urządzenia pomiarowe, które zostaną użyte w trakcie Testów Prototypu Systemu wentylacji B oraz Centralnego systemu zarządzającego:</w:t>
      </w:r>
    </w:p>
    <w:p w14:paraId="2919CC8C" w14:textId="1CCFEE83" w:rsidR="04041D69" w:rsidRPr="001246A6" w:rsidRDefault="04041D69" w:rsidP="00AA07D2">
      <w:pPr>
        <w:jc w:val="both"/>
        <w:rPr>
          <w:rFonts w:eastAsia="Calibri" w:cstheme="minorHAnsi"/>
          <w:color w:val="000000" w:themeColor="text1"/>
          <w:szCs w:val="22"/>
        </w:rPr>
      </w:pPr>
    </w:p>
    <w:p w14:paraId="562BEDC8" w14:textId="21E65036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>Test B.1</w:t>
      </w:r>
    </w:p>
    <w:p w14:paraId="7A78F1D3" w14:textId="3873D49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45C7496" w14:textId="687B5267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wilgotności względnej: dokładność min. ±5%,</w:t>
      </w:r>
    </w:p>
    <w:p w14:paraId="6D7FD61A" w14:textId="515C4FD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stężenia CO</w:t>
      </w:r>
      <w:r w:rsidRPr="001246A6">
        <w:rPr>
          <w:rFonts w:eastAsia="Calibri" w:cstheme="minorHAnsi"/>
          <w:color w:val="000000" w:themeColor="text1"/>
          <w:szCs w:val="22"/>
          <w:vertAlign w:val="subscript"/>
        </w:rPr>
        <w:t>2</w:t>
      </w:r>
      <w:r w:rsidRPr="001246A6">
        <w:rPr>
          <w:rFonts w:eastAsia="Calibri" w:cstheme="minorHAnsi"/>
          <w:color w:val="000000" w:themeColor="text1"/>
          <w:szCs w:val="22"/>
        </w:rPr>
        <w:t>: dokładność min. 50ppm,</w:t>
      </w:r>
    </w:p>
    <w:p w14:paraId="51822425" w14:textId="0985C5E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laserowych mierników koncentracji cząstek PM2.5,</w:t>
      </w:r>
    </w:p>
    <w:p w14:paraId="38AD679E" w14:textId="580A488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53D50160" w14:textId="2CA245C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0F55066" w14:textId="5DE33AFC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</w:t>
      </w:r>
    </w:p>
    <w:p w14:paraId="3F544DA4" w14:textId="41B8214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watomierz z pomiarem wartości True RMS.</w:t>
      </w:r>
    </w:p>
    <w:p w14:paraId="2906EF34" w14:textId="6D24609F" w:rsidR="04041D69" w:rsidRPr="001246A6" w:rsidRDefault="04041D69" w:rsidP="00AA07D2">
      <w:pPr>
        <w:ind w:left="720"/>
        <w:rPr>
          <w:rFonts w:eastAsia="Calibri" w:cstheme="minorHAnsi"/>
          <w:color w:val="000000" w:themeColor="text1"/>
          <w:szCs w:val="22"/>
        </w:rPr>
      </w:pPr>
    </w:p>
    <w:p w14:paraId="6084CEDE" w14:textId="74B7678B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6F8958D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.2</w:t>
      </w:r>
    </w:p>
    <w:p w14:paraId="112BFCDC" w14:textId="3D17981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92F3C4E" w14:textId="7D6835E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wilgotności względnej: dokładność min. ±5%,</w:t>
      </w:r>
    </w:p>
    <w:p w14:paraId="3C681DC3" w14:textId="01F3257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impaktorów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do badań mikrobiologicznych,</w:t>
      </w:r>
    </w:p>
    <w:p w14:paraId="378FC11A" w14:textId="5C9B3F5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0A7BBF16" w14:textId="5579F8D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1213C27" w14:textId="6F4949D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68C5254E" w14:textId="35478BFC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054881A1" w14:textId="112794D9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3732D70D" w:rsidRPr="001246A6">
        <w:rPr>
          <w:rFonts w:eastAsia="Calibri" w:cstheme="minorHAnsi"/>
          <w:b/>
          <w:bCs/>
          <w:color w:val="000000" w:themeColor="text1"/>
        </w:rPr>
        <w:t>B</w:t>
      </w:r>
      <w:r w:rsidR="655424FE" w:rsidRPr="001246A6">
        <w:rPr>
          <w:rFonts w:eastAsia="Calibri" w:cstheme="minorHAnsi"/>
          <w:b/>
          <w:bCs/>
          <w:color w:val="000000" w:themeColor="text1"/>
        </w:rPr>
        <w:t>.</w:t>
      </w:r>
      <w:r w:rsidRPr="001246A6">
        <w:rPr>
          <w:rFonts w:eastAsia="Calibri" w:cstheme="minorHAnsi"/>
          <w:b/>
          <w:bCs/>
          <w:color w:val="000000" w:themeColor="text1"/>
        </w:rPr>
        <w:t>3</w:t>
      </w:r>
    </w:p>
    <w:p w14:paraId="2A0FB00E" w14:textId="5FB78C4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6560BEED" w14:textId="716D2AC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wilgotności powietrza: dokładność min. ±5%,</w:t>
      </w:r>
    </w:p>
    <w:p w14:paraId="5CF25E0F" w14:textId="3D365C12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4ADA882C" w14:textId="2FC075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D857F46" w14:textId="1DA09DF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34C086BE" w14:textId="48D6F85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watomierz z pomiarem wartości True RMS, </w:t>
      </w:r>
    </w:p>
    <w:p w14:paraId="0DDF1CDB" w14:textId="0527FD45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327BAF51" w14:textId="7A25632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5DE2EB42" w14:textId="02C4B4F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277BBFBE" w14:textId="450D1EA5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12FAF9EA" w14:textId="38E255BF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D840248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.4</w:t>
      </w:r>
    </w:p>
    <w:p w14:paraId="2A1F12A9" w14:textId="42FC50C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pomieszczeniowych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C33C461" w14:textId="7CCBC86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cyfrowego analizatora dźwięku 1 klasy, </w:t>
      </w:r>
    </w:p>
    <w:p w14:paraId="77A227F3" w14:textId="56D644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mikrofonów pomiarowych,</w:t>
      </w:r>
    </w:p>
    <w:p w14:paraId="49CC63D0" w14:textId="3B66201E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3F7BFFDA" w14:textId="421D30F4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5E2E0F4C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.5</w:t>
      </w:r>
    </w:p>
    <w:p w14:paraId="45FD496E" w14:textId="5B32DF2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czujników temperatury: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AD5127D" w14:textId="44BE2D2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anemometrów cieplno-oporowych: dokładność min. ±0,1m/s,</w:t>
      </w:r>
    </w:p>
    <w:p w14:paraId="540F255A" w14:textId="6B1F0D0B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078B78C1" w14:textId="014B7D32" w:rsidR="04041D69" w:rsidRPr="001246A6" w:rsidRDefault="04041D69" w:rsidP="04041D69">
      <w:pPr>
        <w:ind w:left="360" w:firstLine="720"/>
        <w:jc w:val="both"/>
        <w:rPr>
          <w:rFonts w:cstheme="minorHAnsi"/>
          <w:szCs w:val="22"/>
        </w:rPr>
      </w:pPr>
    </w:p>
    <w:p w14:paraId="68D1AD35" w14:textId="1C5E6ED6" w:rsidR="00C7176B" w:rsidRPr="001246A6" w:rsidRDefault="561C6128" w:rsidP="04041D69">
      <w:pPr>
        <w:pStyle w:val="Nagwek2"/>
        <w:ind w:firstLine="633"/>
        <w:rPr>
          <w:rFonts w:cstheme="minorHAnsi"/>
        </w:rPr>
      </w:pPr>
      <w:bookmarkStart w:id="69" w:name="_Toc73430330"/>
      <w:r w:rsidRPr="001246A6">
        <w:rPr>
          <w:rFonts w:cstheme="minorHAnsi"/>
        </w:rPr>
        <w:lastRenderedPageBreak/>
        <w:t>II.I.6.4. Wynik Oczekiwany Testów</w:t>
      </w:r>
      <w:bookmarkEnd w:id="69"/>
    </w:p>
    <w:p w14:paraId="4EEEB806" w14:textId="77777777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37169BFE" w14:textId="77777777" w:rsidR="00C7176B" w:rsidRPr="001246A6" w:rsidRDefault="00C7176B" w:rsidP="00C7176B">
      <w:pPr>
        <w:rPr>
          <w:rFonts w:cstheme="minorHAnsi"/>
        </w:rPr>
      </w:pPr>
    </w:p>
    <w:p w14:paraId="796B22A1" w14:textId="4FE9AE49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B.1.-B.5. Testy ilościowo-jakościowe</w:t>
      </w:r>
    </w:p>
    <w:p w14:paraId="1E1C8602" w14:textId="77777777" w:rsidR="00C7176B" w:rsidRPr="001246A6" w:rsidRDefault="00C7176B" w:rsidP="00C7176B">
      <w:pPr>
        <w:rPr>
          <w:rFonts w:cstheme="minorHAnsi"/>
        </w:rPr>
      </w:pPr>
    </w:p>
    <w:p w14:paraId="474DB698" w14:textId="48631B01" w:rsidR="00C7176B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B.1. – B.5. są uznane za pozytywne, jeśli:</w:t>
      </w:r>
    </w:p>
    <w:p w14:paraId="0B62C415" w14:textId="7ACD05F4" w:rsidR="00C7176B" w:rsidRPr="001246A6" w:rsidRDefault="00C7176B" w:rsidP="0029361A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1246A6">
        <w:rPr>
          <w:rFonts w:cstheme="minorHAnsi"/>
        </w:rPr>
        <w:t>Wartości parametrów konkursowych 16.1-16.8 będą równe bądź wyższe od Parametrów Wymagań Konkursowych deklarowanych przez Wykonawcę w Ofercie, z uwzględnieniem Granicy Błędu określonej w Załączniku nr 1 do Regulaminu.</w:t>
      </w:r>
    </w:p>
    <w:p w14:paraId="67090B74" w14:textId="72DCFE3A" w:rsidR="00C7176B" w:rsidRPr="001246A6" w:rsidRDefault="561C6128" w:rsidP="0029361A">
      <w:pPr>
        <w:pStyle w:val="Akapitzlist"/>
        <w:numPr>
          <w:ilvl w:val="0"/>
          <w:numId w:val="57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 Systemu A spełnia wymagania</w:t>
      </w:r>
      <w:r w:rsidR="331DE14B" w:rsidRPr="001246A6">
        <w:rPr>
          <w:rFonts w:cstheme="minorHAnsi"/>
          <w:color w:val="000000" w:themeColor="text1"/>
          <w:sz w:val="20"/>
          <w:szCs w:val="20"/>
          <w:lang w:bidi="ar-SA"/>
        </w:rPr>
        <w:t xml:space="preserve"> </w:t>
      </w:r>
      <w:r w:rsidR="14BF6EEE" w:rsidRPr="001246A6">
        <w:rPr>
          <w:rFonts w:cstheme="minorHAnsi"/>
          <w:color w:val="000000" w:themeColor="text1"/>
          <w:sz w:val="20"/>
          <w:szCs w:val="20"/>
          <w:lang w:bidi="ar-SA"/>
        </w:rPr>
        <w:t>9.6, 10.3, 10.4, 10.11, 11.1, 11.2, 11.5, 11.6, 11.10, 11.12, 11.15, 13.3-13.5</w:t>
      </w:r>
      <w:r w:rsidR="25EC599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63567F2E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61095953" w14:textId="77777777" w:rsidR="00C7176B" w:rsidRPr="001246A6" w:rsidRDefault="00C7176B" w:rsidP="00C7176B">
      <w:pPr>
        <w:ind w:left="360"/>
        <w:jc w:val="both"/>
        <w:rPr>
          <w:rFonts w:cstheme="minorHAnsi"/>
          <w:b/>
        </w:rPr>
      </w:pPr>
    </w:p>
    <w:p w14:paraId="3EB4AC7B" w14:textId="09BB9EFE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B.6. Test Funkcjonalności</w:t>
      </w:r>
    </w:p>
    <w:p w14:paraId="3449B0AB" w14:textId="77777777" w:rsidR="00C7176B" w:rsidRPr="001246A6" w:rsidRDefault="00C7176B" w:rsidP="00C7176B">
      <w:pPr>
        <w:rPr>
          <w:rFonts w:cstheme="minorHAnsi"/>
        </w:rPr>
      </w:pPr>
    </w:p>
    <w:p w14:paraId="0A0B5CA0" w14:textId="0502766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B.6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jest uznany za pozytywny, jeśli:</w:t>
      </w:r>
    </w:p>
    <w:p w14:paraId="70ED2B0E" w14:textId="7F9AA981" w:rsidR="00C7176B" w:rsidRPr="001246A6" w:rsidRDefault="561C6128" w:rsidP="00DC6D3B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 xml:space="preserve">9.8, 11.8 </w:t>
      </w:r>
      <w:r w:rsidRPr="001246A6">
        <w:rPr>
          <w:rFonts w:cstheme="minorHAnsi"/>
        </w:rPr>
        <w:t xml:space="preserve">zgodnie z załącznikiem nr 1 do Regulaminu. </w:t>
      </w:r>
    </w:p>
    <w:p w14:paraId="5599BC7C" w14:textId="77777777" w:rsidR="00C7176B" w:rsidRPr="001246A6" w:rsidRDefault="00C7176B" w:rsidP="00C7176B">
      <w:pPr>
        <w:rPr>
          <w:rFonts w:cstheme="minorHAnsi"/>
        </w:rPr>
      </w:pPr>
    </w:p>
    <w:p w14:paraId="05E0B964" w14:textId="1D1C587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B.7. Test Funkcjonalności</w:t>
      </w:r>
    </w:p>
    <w:p w14:paraId="1934EABA" w14:textId="77777777" w:rsidR="00C7176B" w:rsidRPr="001246A6" w:rsidRDefault="00C7176B" w:rsidP="00C7176B">
      <w:pPr>
        <w:rPr>
          <w:rFonts w:cstheme="minorHAnsi"/>
        </w:rPr>
      </w:pPr>
    </w:p>
    <w:p w14:paraId="1E1D9A4B" w14:textId="03DFC2E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B.7. jest uznany za pozytywny, jeśli:</w:t>
      </w:r>
    </w:p>
    <w:p w14:paraId="70B4F5FA" w14:textId="7F6F34E2" w:rsidR="00C7176B" w:rsidRPr="001246A6" w:rsidRDefault="561C6128" w:rsidP="00DC6D3B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>11.15, 14.1-14.3</w:t>
      </w:r>
      <w:r w:rsidRPr="001246A6">
        <w:rPr>
          <w:rFonts w:cstheme="minorHAnsi"/>
        </w:rPr>
        <w:t xml:space="preserve"> zgodnie z załącznikiem nr 1 do Regulaminu. </w:t>
      </w:r>
    </w:p>
    <w:p w14:paraId="694D63A4" w14:textId="77777777" w:rsidR="00C7176B" w:rsidRPr="001246A6" w:rsidRDefault="00C7176B" w:rsidP="00C7176B">
      <w:pPr>
        <w:rPr>
          <w:rFonts w:cstheme="minorHAnsi"/>
        </w:rPr>
      </w:pPr>
    </w:p>
    <w:p w14:paraId="58F4731A" w14:textId="77777777" w:rsidR="00C7176B" w:rsidRPr="001246A6" w:rsidRDefault="00C7176B" w:rsidP="00C7176B">
      <w:pPr>
        <w:rPr>
          <w:rFonts w:cstheme="minorHAnsi"/>
        </w:rPr>
      </w:pPr>
    </w:p>
    <w:p w14:paraId="34F09532" w14:textId="50D9159C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B.8. Test Funkcjonalności</w:t>
      </w:r>
    </w:p>
    <w:p w14:paraId="0C987676" w14:textId="77777777" w:rsidR="00C7176B" w:rsidRPr="001246A6" w:rsidRDefault="00C7176B" w:rsidP="00C7176B">
      <w:pPr>
        <w:rPr>
          <w:rFonts w:cstheme="minorHAnsi"/>
        </w:rPr>
      </w:pPr>
    </w:p>
    <w:p w14:paraId="5005316E" w14:textId="4E8DB528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B.8. jest uznany za pozytywny, jeśli:</w:t>
      </w:r>
    </w:p>
    <w:p w14:paraId="72463B60" w14:textId="2A14B8D7" w:rsidR="00C7176B" w:rsidRPr="001246A6" w:rsidRDefault="00C7176B" w:rsidP="00175702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175702" w:rsidRPr="001246A6">
        <w:rPr>
          <w:rFonts w:cstheme="minorHAnsi"/>
        </w:rPr>
        <w:t>13.3-13.5</w:t>
      </w:r>
      <w:r w:rsidRPr="001246A6">
        <w:rPr>
          <w:rFonts w:cstheme="minorHAnsi"/>
        </w:rPr>
        <w:t xml:space="preserve"> zgodnie z załącznikiem nr 1 do Regulaminu. </w:t>
      </w:r>
    </w:p>
    <w:p w14:paraId="0B60B9BB" w14:textId="77777777" w:rsidR="00C7176B" w:rsidRPr="001246A6" w:rsidRDefault="00C7176B" w:rsidP="00C7176B">
      <w:pPr>
        <w:pStyle w:val="Akapitzlist"/>
        <w:rPr>
          <w:rFonts w:cstheme="minorHAnsi"/>
        </w:rPr>
      </w:pPr>
    </w:p>
    <w:p w14:paraId="18C1E51F" w14:textId="4A8D750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B.9. Test Funkcjonalności</w:t>
      </w:r>
    </w:p>
    <w:p w14:paraId="617F93DA" w14:textId="77777777" w:rsidR="00C7176B" w:rsidRPr="001246A6" w:rsidRDefault="00C7176B" w:rsidP="00C7176B">
      <w:pPr>
        <w:rPr>
          <w:rFonts w:cstheme="minorHAnsi"/>
        </w:rPr>
      </w:pPr>
    </w:p>
    <w:p w14:paraId="7657F7DF" w14:textId="0821D763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B.9. jest uznany za pozytywny, jeśli:</w:t>
      </w:r>
    </w:p>
    <w:p w14:paraId="27CD1282" w14:textId="52548065" w:rsidR="00C7176B" w:rsidRPr="001246A6" w:rsidRDefault="00C7176B" w:rsidP="00175702">
      <w:pPr>
        <w:pStyle w:val="Akapitzlist"/>
        <w:numPr>
          <w:ilvl w:val="0"/>
          <w:numId w:val="28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00175702" w:rsidRPr="001246A6">
        <w:rPr>
          <w:rFonts w:cstheme="minorHAnsi"/>
        </w:rPr>
        <w:t xml:space="preserve">9.11, 12.1-12.18 </w:t>
      </w:r>
      <w:r w:rsidRPr="001246A6">
        <w:rPr>
          <w:rFonts w:cstheme="minorHAnsi"/>
        </w:rPr>
        <w:t xml:space="preserve">zgodnie z załącznikiem nr 1 do Regulaminu. </w:t>
      </w:r>
    </w:p>
    <w:p w14:paraId="662B05FE" w14:textId="77777777" w:rsidR="005F1C58" w:rsidRPr="001246A6" w:rsidRDefault="005F1C58" w:rsidP="005F1C58">
      <w:pPr>
        <w:pStyle w:val="Akapitzlist"/>
        <w:rPr>
          <w:rFonts w:cstheme="minorHAnsi"/>
        </w:rPr>
      </w:pPr>
    </w:p>
    <w:p w14:paraId="4BB3B29C" w14:textId="5D3E914B" w:rsidR="005F1C58" w:rsidRPr="001246A6" w:rsidRDefault="005F1C58" w:rsidP="005F1C58">
      <w:pPr>
        <w:pStyle w:val="Nagwek2"/>
        <w:ind w:firstLine="360"/>
        <w:rPr>
          <w:rFonts w:cstheme="minorHAnsi"/>
        </w:rPr>
      </w:pPr>
      <w:bookmarkStart w:id="70" w:name="_Toc73430331"/>
      <w:r w:rsidRPr="001246A6">
        <w:rPr>
          <w:rFonts w:cstheme="minorHAnsi"/>
        </w:rPr>
        <w:t>II.I.6.5. Wyniki Testów Prototypu Systemu B</w:t>
      </w:r>
      <w:bookmarkEnd w:id="70"/>
    </w:p>
    <w:p w14:paraId="47D7F1FF" w14:textId="6EB42C7B" w:rsidR="005F1C58" w:rsidRPr="001246A6" w:rsidRDefault="005F1C58" w:rsidP="005F1C58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B wraz z Centralnym systemem nadzorującym, gdy:</w:t>
      </w:r>
    </w:p>
    <w:p w14:paraId="426BAFFC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384B230D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8C6EA8" w14:textId="605C8D0E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B.1,</w:t>
      </w:r>
    </w:p>
    <w:p w14:paraId="677E0110" w14:textId="74F1990B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B.2,</w:t>
      </w:r>
    </w:p>
    <w:p w14:paraId="67FBC170" w14:textId="5FA1DB2D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B.3,</w:t>
      </w:r>
    </w:p>
    <w:p w14:paraId="4038E4D7" w14:textId="11C54C9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B.4, </w:t>
      </w:r>
    </w:p>
    <w:p w14:paraId="61AFEF4F" w14:textId="4ED6090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B.5.</w:t>
      </w:r>
    </w:p>
    <w:p w14:paraId="357C966C" w14:textId="7BE7582A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B.6 Funkcjonalność –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</w:t>
      </w:r>
      <w:proofErr w:type="spellEnd"/>
      <w:r w:rsidRPr="001246A6">
        <w:rPr>
          <w:rFonts w:cstheme="minorHAnsi"/>
          <w:lang w:eastAsia="pl-PL"/>
        </w:rPr>
        <w:t>.</w:t>
      </w:r>
    </w:p>
    <w:p w14:paraId="07A37638" w14:textId="66ECADBE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B.7 Funkcjonalność – Szkolny system zarządzający.</w:t>
      </w:r>
    </w:p>
    <w:p w14:paraId="24FAF2AD" w14:textId="0182C132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- pozytywnie przeszedł Test B.8 Funkcjonalność – Elektroniczna tablica informacyjna.</w:t>
      </w:r>
    </w:p>
    <w:p w14:paraId="4A3C9064" w14:textId="64CBDD58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B.9 Funkcjonalność – Regulator </w:t>
      </w:r>
      <w:proofErr w:type="spellStart"/>
      <w:r w:rsidRPr="001246A6">
        <w:rPr>
          <w:rFonts w:cstheme="minorHAnsi"/>
          <w:lang w:eastAsia="pl-PL"/>
        </w:rPr>
        <w:t>pomieszczeniowy</w:t>
      </w:r>
      <w:proofErr w:type="spellEnd"/>
      <w:r w:rsidRPr="001246A6">
        <w:rPr>
          <w:rFonts w:cstheme="minorHAnsi"/>
          <w:lang w:eastAsia="pl-PL"/>
        </w:rPr>
        <w:t xml:space="preserve"> A.</w:t>
      </w:r>
    </w:p>
    <w:p w14:paraId="107C395A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08B0F030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5FF0DBAC" w14:textId="27319766" w:rsidR="003D7C5C" w:rsidRPr="001246A6" w:rsidRDefault="003D7C5C" w:rsidP="005F6FB2">
      <w:pPr>
        <w:jc w:val="both"/>
        <w:rPr>
          <w:rFonts w:cstheme="minorHAnsi"/>
          <w:lang w:eastAsia="en-GB"/>
        </w:rPr>
      </w:pPr>
    </w:p>
    <w:p w14:paraId="37630B6B" w14:textId="4583B0CA" w:rsidR="00593AA9" w:rsidRPr="001246A6" w:rsidRDefault="00593AA9" w:rsidP="00593AA9">
      <w:pPr>
        <w:pStyle w:val="Nagwek2"/>
        <w:ind w:firstLine="720"/>
        <w:rPr>
          <w:rFonts w:cstheme="minorHAnsi"/>
        </w:rPr>
      </w:pPr>
      <w:bookmarkStart w:id="71" w:name="_Toc73430332"/>
      <w:r w:rsidRPr="001246A6">
        <w:rPr>
          <w:rFonts w:cstheme="minorHAnsi"/>
        </w:rPr>
        <w:t>II.I.7. Przeliczenie przez Zamawiającego wartości parametrów Wymagań Konkursowych w zaktualizowanej Ofercie Wykonawcy po Testach</w:t>
      </w:r>
      <w:bookmarkEnd w:id="71"/>
    </w:p>
    <w:p w14:paraId="7436CF10" w14:textId="572CD0BD" w:rsidR="00593AA9" w:rsidRPr="001246A6" w:rsidRDefault="0FEB091A" w:rsidP="72B42E6D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0C5D3417" w14:textId="77777777" w:rsidR="00593AA9" w:rsidRPr="001246A6" w:rsidRDefault="00593AA9" w:rsidP="00593AA9">
      <w:pPr>
        <w:rPr>
          <w:rFonts w:cstheme="minorHAnsi"/>
        </w:rPr>
      </w:pPr>
    </w:p>
    <w:p w14:paraId="6EA4093B" w14:textId="5F6405A8" w:rsidR="00593AA9" w:rsidRPr="001246A6" w:rsidRDefault="00593AA9" w:rsidP="72B42E6D">
      <w:pPr>
        <w:pStyle w:val="Nagwek2"/>
        <w:ind w:firstLine="720"/>
        <w:rPr>
          <w:rFonts w:cstheme="minorHAnsi"/>
        </w:rPr>
      </w:pPr>
      <w:bookmarkStart w:id="72" w:name="_Toc73430333"/>
      <w:r w:rsidRPr="001246A6">
        <w:rPr>
          <w:rFonts w:cstheme="minorHAnsi"/>
        </w:rPr>
        <w:t xml:space="preserve">II.I.8. Ocena Wyników Prac Etapu I, Selekcja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</w:t>
      </w:r>
      <w:bookmarkEnd w:id="72"/>
    </w:p>
    <w:p w14:paraId="54643B94" w14:textId="7B1ACCA1" w:rsidR="72B42E6D" w:rsidRPr="001246A6" w:rsidRDefault="72B42E6D" w:rsidP="72B42E6D">
      <w:pPr>
        <w:jc w:val="both"/>
        <w:rPr>
          <w:rFonts w:cstheme="minorHAnsi"/>
          <w:lang w:eastAsia="pl-PL"/>
        </w:rPr>
      </w:pPr>
    </w:p>
    <w:p w14:paraId="26030316" w14:textId="1E7FEA25" w:rsidR="00593AA9" w:rsidRPr="001246A6" w:rsidRDefault="00593AA9" w:rsidP="00593AA9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B wraz z Centralnym systemem nadzorującym i dostarczeniu wszystkich wymaganych Wyników Prac B+R Etapu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a następnie przeprowadza Selekcję Wykonawcy do Etapu II, zgodnie z Załącznikiem nr 5 do Regulaminu. </w:t>
      </w:r>
    </w:p>
    <w:p w14:paraId="5C9A3723" w14:textId="77777777" w:rsidR="00593AA9" w:rsidRPr="001246A6" w:rsidRDefault="00593AA9" w:rsidP="00593AA9">
      <w:pPr>
        <w:jc w:val="both"/>
        <w:rPr>
          <w:rFonts w:cstheme="minorHAnsi"/>
        </w:rPr>
      </w:pPr>
    </w:p>
    <w:p w14:paraId="234212E2" w14:textId="1FBE786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 Zamawiający dokonuje weryfikacji:  </w:t>
      </w:r>
    </w:p>
    <w:p w14:paraId="38DB216C" w14:textId="307FE149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złożył wszystkie wymagane zgodne z Tabelą II.I.1. Wyniki Prac Etapu I, </w:t>
      </w:r>
    </w:p>
    <w:p w14:paraId="499E045A" w14:textId="63EADFA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szCs w:val="22"/>
          <w:lang w:eastAsia="pl-PL" w:bidi="ar-SA"/>
        </w:rPr>
        <w:t>czy Wykonawca otrzymał wynik pozytywny Testów Prototypów Systemu wentylacji B wraz z Centralnym systemem nadzorującym, </w:t>
      </w:r>
    </w:p>
    <w:p w14:paraId="4E19BB8C" w14:textId="6118CFB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eastAsia="Times New Roman" w:cstheme="minorHAnsi"/>
          <w:lang w:eastAsia="pl-PL" w:bidi="ar-SA"/>
        </w:rPr>
        <w:t xml:space="preserve">9.6, 10.1, 10.3, </w:t>
      </w:r>
      <w:r w:rsidRPr="001246A6">
        <w:rPr>
          <w:rFonts w:eastAsia="Times New Roman" w:cstheme="minorHAnsi"/>
          <w:lang w:eastAsia="pl-PL" w:bidi="ar-SA"/>
        </w:rPr>
        <w:t>10.5-10.6,</w:t>
      </w:r>
      <w:r w:rsidR="00354AC6" w:rsidRPr="001246A6">
        <w:rPr>
          <w:rFonts w:eastAsia="Times New Roman" w:cstheme="minorHAnsi"/>
          <w:lang w:eastAsia="pl-PL" w:bidi="ar-SA"/>
        </w:rPr>
        <w:t xml:space="preserve"> 10.7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B+R dostarczonych przez Wnioskodawcę, </w:t>
      </w:r>
    </w:p>
    <w:p w14:paraId="4C3CD54E" w14:textId="0A44EA5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cstheme="minorHAnsi"/>
          <w:color w:val="000000" w:themeColor="text1"/>
          <w:szCs w:val="22"/>
          <w:lang w:bidi="ar-SA"/>
        </w:rPr>
        <w:t>9.6, 10.3, 10.4, 10.11, 11.1, 11.2, 11.5, 11.6, 11.10, 11.12, 11.15, 13.3-13.</w:t>
      </w:r>
      <w:r w:rsidR="00354AC6" w:rsidRPr="001246A6">
        <w:rPr>
          <w:rFonts w:cstheme="minorHAnsi"/>
          <w:color w:val="000000" w:themeColor="text1"/>
          <w:sz w:val="20"/>
          <w:szCs w:val="20"/>
          <w:lang w:bidi="ar-SA"/>
        </w:rPr>
        <w:t>5</w:t>
      </w:r>
      <w:r w:rsidRPr="001246A6">
        <w:rPr>
          <w:rFonts w:eastAsia="Times New Roman" w:cstheme="minorHAnsi"/>
          <w:lang w:eastAsia="pl-PL" w:bidi="ar-SA"/>
        </w:rPr>
        <w:t>, przy czym spełnienie będzie weryfikowane na podstawie Testów Prototypu Systemu wentylacji B,</w:t>
      </w:r>
    </w:p>
    <w:p w14:paraId="4A358FB9" w14:textId="2EEF3D78" w:rsidR="00593AA9" w:rsidRPr="001246A6" w:rsidRDefault="00593AA9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Konkursowe nr 16.1 – 16.8, przy czym spełnienie będzie weryfikowane na podstawie Testów Prototypu Systemu B, </w:t>
      </w:r>
    </w:p>
    <w:p w14:paraId="03D785C0" w14:textId="79232CBD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spełnienia Wymagania Jakościowe nr 17.1-17.</w:t>
      </w:r>
      <w:r w:rsidR="4FB2720A" w:rsidRPr="001246A6">
        <w:rPr>
          <w:rFonts w:eastAsia="Times New Roman" w:cstheme="minorHAnsi"/>
          <w:lang w:eastAsia="pl-PL" w:bidi="ar-SA"/>
        </w:rPr>
        <w:t>6,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Etapu.</w:t>
      </w:r>
    </w:p>
    <w:p w14:paraId="7E32CC8C" w14:textId="77777777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DDE00BB" w14:textId="1F55545A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na podstawie Wymagań Obligatoryjnych, Jakościowych oraz Konkursowych i sprawdza, czy powyższe Wymagania zostały spełnione, zgodnie z opisem w Załącznik 5 do Regulaminu. </w:t>
      </w:r>
    </w:p>
    <w:p w14:paraId="48CEF919" w14:textId="07AE540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W wyniku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II, Zamawiający wybierze Wykonawcę, który zostanie dopuszczony do realizacji Etapu II i dalszych prac badawczo-rozwojowych nad Demonstratorem Systemu wentylacji B wraz z Centralnym systemem nadzorującym.  </w:t>
      </w:r>
    </w:p>
    <w:p w14:paraId="3489E7B7" w14:textId="029B4CA4" w:rsidR="00593AA9" w:rsidRDefault="00593AA9" w:rsidP="005F6FB2">
      <w:pPr>
        <w:jc w:val="both"/>
        <w:rPr>
          <w:rFonts w:cstheme="minorHAnsi"/>
          <w:lang w:eastAsia="en-GB"/>
        </w:rPr>
      </w:pPr>
    </w:p>
    <w:p w14:paraId="1AD7DD36" w14:textId="5B19BA4D" w:rsidR="00F33AA6" w:rsidRDefault="00F33AA6" w:rsidP="005F6FB2">
      <w:pPr>
        <w:jc w:val="both"/>
        <w:rPr>
          <w:rFonts w:cstheme="minorHAnsi"/>
          <w:lang w:eastAsia="en-GB"/>
        </w:rPr>
      </w:pPr>
    </w:p>
    <w:p w14:paraId="050D076C" w14:textId="0DD07AEC" w:rsidR="00F33AA6" w:rsidRDefault="00F33AA6" w:rsidP="005F6FB2">
      <w:pPr>
        <w:jc w:val="both"/>
        <w:rPr>
          <w:rFonts w:cstheme="minorHAnsi"/>
          <w:lang w:eastAsia="en-GB"/>
        </w:rPr>
      </w:pPr>
    </w:p>
    <w:p w14:paraId="12087280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11ED2DC5" w14:textId="08697582" w:rsidR="00E93D96" w:rsidRPr="001246A6" w:rsidRDefault="004D7F29" w:rsidP="004D7F2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73" w:name="_Toc73430334"/>
      <w:r w:rsidRPr="001246A6">
        <w:rPr>
          <w:rFonts w:cstheme="minorHAnsi"/>
        </w:rPr>
        <w:lastRenderedPageBreak/>
        <w:t>II</w:t>
      </w:r>
      <w:r w:rsidR="00E93D96" w:rsidRPr="001246A6">
        <w:rPr>
          <w:rFonts w:cstheme="minorHAnsi"/>
        </w:rPr>
        <w:t>.</w:t>
      </w:r>
      <w:r w:rsidRPr="001246A6">
        <w:rPr>
          <w:rFonts w:cstheme="minorHAnsi"/>
        </w:rPr>
        <w:t>II.</w:t>
      </w:r>
      <w:r w:rsidR="00E93D96" w:rsidRPr="001246A6">
        <w:rPr>
          <w:rFonts w:cstheme="minorHAnsi"/>
        </w:rPr>
        <w:t xml:space="preserve"> Etap II Działania</w:t>
      </w:r>
      <w:r w:rsidRPr="001246A6">
        <w:rPr>
          <w:rFonts w:cstheme="minorHAnsi"/>
        </w:rPr>
        <w:t xml:space="preserve"> 2</w:t>
      </w:r>
      <w:r w:rsidR="00E93D96" w:rsidRPr="001246A6">
        <w:rPr>
          <w:rFonts w:cstheme="minorHAnsi"/>
        </w:rPr>
        <w:t xml:space="preserve"> „Wentylacja </w:t>
      </w:r>
      <w:r w:rsidRPr="001246A6">
        <w:rPr>
          <w:rFonts w:cstheme="minorHAnsi"/>
        </w:rPr>
        <w:t>mieszkań</w:t>
      </w:r>
      <w:r w:rsidR="00E93D96" w:rsidRPr="001246A6">
        <w:rPr>
          <w:rFonts w:cstheme="minorHAnsi"/>
        </w:rPr>
        <w:t>”</w:t>
      </w:r>
      <w:bookmarkEnd w:id="73"/>
    </w:p>
    <w:p w14:paraId="530192A4" w14:textId="30A8ADA7" w:rsidR="00E93D96" w:rsidRPr="001246A6" w:rsidRDefault="00E93D96" w:rsidP="00E93D96">
      <w:pPr>
        <w:pStyle w:val="Nagwek2"/>
        <w:ind w:firstLine="360"/>
        <w:rPr>
          <w:rFonts w:cstheme="minorHAnsi"/>
        </w:rPr>
      </w:pPr>
      <w:bookmarkStart w:id="74" w:name="_Toc73430335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.II.1. Informacje wstępne</w:t>
      </w:r>
      <w:bookmarkEnd w:id="74"/>
    </w:p>
    <w:p w14:paraId="7E6380A1" w14:textId="2C464F01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Uczestnicy Przedsięwzięcia </w:t>
      </w:r>
      <w:r w:rsidR="3E1A8E49" w:rsidRPr="001246A6">
        <w:rPr>
          <w:rFonts w:cstheme="minorHAnsi"/>
          <w:lang w:eastAsia="pl-PL"/>
        </w:rPr>
        <w:t xml:space="preserve">kontynuują </w:t>
      </w:r>
      <w:r w:rsidRPr="001246A6">
        <w:rPr>
          <w:rFonts w:cstheme="minorHAnsi"/>
          <w:lang w:eastAsia="pl-PL"/>
        </w:rPr>
        <w:t xml:space="preserve">prace badawczo-rozwojowe nad Systemem wentylacji </w:t>
      </w:r>
      <w:r w:rsidR="004D7F29" w:rsidRPr="001246A6">
        <w:rPr>
          <w:rFonts w:cstheme="minorHAnsi"/>
          <w:lang w:eastAsia="pl-PL"/>
        </w:rPr>
        <w:t xml:space="preserve">B </w:t>
      </w:r>
      <w:r w:rsidRPr="001246A6">
        <w:rPr>
          <w:rFonts w:cstheme="minorHAnsi"/>
          <w:lang w:eastAsia="pl-PL"/>
        </w:rPr>
        <w:t xml:space="preserve">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zgodnie ze złożonym w ramach Wyniku Prac Etapu I zaktualizowaną Ofertą, w szczególności Harmonogramem Prac oraz opracowuje Demonstrator, który następnie poddawany jest Testom. Testy De</w:t>
      </w:r>
      <w:r w:rsidR="004D7F29" w:rsidRPr="001246A6">
        <w:rPr>
          <w:rFonts w:cstheme="minorHAnsi"/>
          <w:lang w:eastAsia="pl-PL"/>
        </w:rPr>
        <w:t>monstratora Systemu wentylacji B</w:t>
      </w:r>
      <w:r w:rsidRPr="001246A6">
        <w:rPr>
          <w:rFonts w:cstheme="minorHAnsi"/>
          <w:lang w:eastAsia="pl-PL"/>
        </w:rPr>
        <w:t xml:space="preserve"> 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prowadzone będą przez Wykonawcę przy udziale Zamawiającego lub przez Zamawiającego lub wybrany przez Zamawiającego podmiot zewnętrzny.</w:t>
      </w:r>
    </w:p>
    <w:p w14:paraId="4A4AA5A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2CC12F83" w14:textId="229BDB68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Lokalizacja Nieruchomości Demonstracyjnych, w których zostaną zainstalowane </w:t>
      </w:r>
      <w:proofErr w:type="spellStart"/>
      <w:r w:rsidRPr="001246A6">
        <w:rPr>
          <w:rFonts w:cstheme="minorHAnsi"/>
          <w:lang w:eastAsia="pl-PL"/>
        </w:rPr>
        <w:t>Demonstrato</w:t>
      </w:r>
      <w:r w:rsidR="004D7F29" w:rsidRPr="001246A6">
        <w:rPr>
          <w:rFonts w:cstheme="minorHAnsi"/>
          <w:lang w:eastAsia="pl-PL"/>
        </w:rPr>
        <w:t>ry</w:t>
      </w:r>
      <w:proofErr w:type="spellEnd"/>
      <w:r w:rsidR="004D7F29" w:rsidRPr="001246A6">
        <w:rPr>
          <w:rFonts w:cstheme="minorHAnsi"/>
          <w:lang w:eastAsia="pl-PL"/>
        </w:rPr>
        <w:t xml:space="preserve"> Systemu B</w:t>
      </w:r>
      <w:r w:rsidRPr="001246A6">
        <w:rPr>
          <w:rFonts w:cstheme="minorHAnsi"/>
          <w:lang w:eastAsia="pl-PL"/>
        </w:rPr>
        <w:t xml:space="preserve">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0A489181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1D02BE55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0D4C8CC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4CC0CC10" w14:textId="3CD28E59" w:rsidR="00E93D96" w:rsidRPr="001246A6" w:rsidRDefault="004D7F29" w:rsidP="2FFF7F0D">
      <w:pPr>
        <w:pStyle w:val="Nagwek2"/>
        <w:ind w:firstLine="720"/>
        <w:rPr>
          <w:rFonts w:cstheme="minorHAnsi"/>
        </w:rPr>
      </w:pPr>
      <w:bookmarkStart w:id="75" w:name="_Toc73430336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I.II.2. Zakres Prac B+R do realizacji w Etapie II</w:t>
      </w:r>
      <w:bookmarkEnd w:id="75"/>
    </w:p>
    <w:p w14:paraId="1B6156A2" w14:textId="47DE3800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 Etapie II Wykonaw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ca instaluje System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o zadeklarowanych przez siebie parametrach i rozwiązaniach, sprawdzonych w Etapie I. </w:t>
      </w:r>
    </w:p>
    <w:p w14:paraId="00455002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7E1B1751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705A8046" w14:textId="5F862CCE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pr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zeniesieniu Systemu wentylacji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ze skali prototypowej do demonstracyjnej, to znaczy takiej, w której System wentylacyjny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 Centralnym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będą zainstalowane w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>ów.</w:t>
      </w:r>
    </w:p>
    <w:p w14:paraId="5AF803C6" w14:textId="1C4B6AFD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nej ilości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</w:p>
    <w:p w14:paraId="77B5B6FE" w14:textId="7397C3D8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architektoniczno-konstrukcyjnej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Mieszkań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w których dok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ona montażu Systemu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113A15FA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dostatecznej mocy elektrycznej, odpowiednich zabezpieczeń obwodów elektrycznych, </w:t>
      </w:r>
    </w:p>
    <w:p w14:paraId="7C69DA47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wentylacji, </w:t>
      </w:r>
    </w:p>
    <w:p w14:paraId="03E7DA6C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elektrycznej, </w:t>
      </w:r>
    </w:p>
    <w:p w14:paraId="70B301D3" w14:textId="37C82186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obejmujące m.in.: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Regulatorów </w:t>
      </w:r>
      <w:proofErr w:type="spellStart"/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pomieszczeniowych</w:t>
      </w:r>
      <w:proofErr w:type="spellEnd"/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systemu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Aplikacji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Regulatora </w:t>
      </w:r>
      <w:proofErr w:type="spellStart"/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pomieszczeniowego</w:t>
      </w:r>
      <w:proofErr w:type="spellEnd"/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.  </w:t>
      </w:r>
    </w:p>
    <w:p w14:paraId="1E59FC62" w14:textId="6E5AFD41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wykonaniu testów działania i optymalizacji pracy zainstalowanych Systemów wentylacji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7D33F179" w14:textId="0FDFF330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sprawy formalne, uzgodnienia z Partnerem Strategicznym, następnie 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uruchomienie oraz optymalizacja pracy Systemu wentylacji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nadzorującym.</w:t>
      </w:r>
    </w:p>
    <w:p w14:paraId="4CC39FCC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07D6443B" w14:textId="78F5C7D4" w:rsidR="00E93D96" w:rsidRPr="001246A6" w:rsidRDefault="00E93D96" w:rsidP="2FFF7F0D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określa w Harmonogramem Prac Etapu II i przedstawia Zamawiającemu. </w:t>
      </w:r>
    </w:p>
    <w:p w14:paraId="42044D39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3A13499E" w14:textId="55E76F4B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Fonts w:cstheme="minorHAnsi"/>
          <w:lang w:eastAsia="pl-PL"/>
        </w:rPr>
        <w:t>Aby uniknąć wszelkich wątpliwości – w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przypadku stwierdzenie przez Wykonawcę, iż obwody elektryczne w poszczególnych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w których mają zostać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zamontowane Systemy wentylacji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lastRenderedPageBreak/>
        <w:t>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są niewystarczające lub/i nie posiadają odpowiednich zabezpieczeń, Wykonawca wykona prace instalacyjne polegające na p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odłączeniu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do sieci elektrycznej. </w:t>
      </w:r>
    </w:p>
    <w:p w14:paraId="10FBF7EF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2D6354E1" w14:textId="419A8F45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76" w:name="_Toc73430337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.II.3. Wyniki Prac Etapu II</w:t>
      </w:r>
      <w:bookmarkEnd w:id="76"/>
    </w:p>
    <w:p w14:paraId="56BC1966" w14:textId="5D6C7FA0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I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.II.1.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>I.II.1.</w:t>
      </w:r>
    </w:p>
    <w:p w14:paraId="092739D8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40E2DA80" w14:textId="737056C0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Tabela I</w:t>
      </w:r>
      <w:r w:rsidR="004D7F29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.II.1. Wyniki Prac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E93D96" w:rsidRPr="001246A6" w14:paraId="7426119F" w14:textId="77777777" w:rsidTr="2229B616">
        <w:tc>
          <w:tcPr>
            <w:tcW w:w="401" w:type="pct"/>
            <w:shd w:val="clear" w:color="auto" w:fill="92D050"/>
            <w:vAlign w:val="center"/>
          </w:tcPr>
          <w:p w14:paraId="59E541D5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</w:tc>
        <w:tc>
          <w:tcPr>
            <w:tcW w:w="1483" w:type="pct"/>
            <w:shd w:val="clear" w:color="auto" w:fill="92D050"/>
            <w:vAlign w:val="center"/>
          </w:tcPr>
          <w:p w14:paraId="4B1B6058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744BF33F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 Prac 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20BFAB94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przekazania Zamawiającemu Wyniku Prac Etapu II</w:t>
            </w:r>
          </w:p>
        </w:tc>
      </w:tr>
      <w:tr w:rsidR="00E93D96" w:rsidRPr="001246A6" w14:paraId="466762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737EFE3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69EA7A56" w14:textId="02F23559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 wraz z Centralnym systemem nadzorującym</w:t>
            </w:r>
          </w:p>
        </w:tc>
        <w:tc>
          <w:tcPr>
            <w:tcW w:w="2048" w:type="pct"/>
          </w:tcPr>
          <w:p w14:paraId="63641BAB" w14:textId="297B65F8" w:rsidR="00E93D96" w:rsidRPr="001246A6" w:rsidRDefault="00E93D96" w:rsidP="004D7F2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jest zobowiązany do przygotowania i przedstawienie Wielobranżowego Projektu Wykonawczego De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12865494" w14:textId="07FFFE50" w:rsidR="00E93D96" w:rsidRPr="001246A6" w:rsidRDefault="00E93D96" w:rsidP="2FFF7F0D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ajpóźniej w ciągu 3 miesiące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od rozpoczęcia od rozpoczęcia Etapu II.</w:t>
            </w:r>
          </w:p>
        </w:tc>
      </w:tr>
      <w:tr w:rsidR="00E93D96" w:rsidRPr="001246A6" w14:paraId="0B96604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74D911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45C367D5" w14:textId="4CFDEF08" w:rsidR="00E93D96" w:rsidRPr="001246A6" w:rsidRDefault="00E93D96" w:rsidP="004D7F2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</w:tcPr>
          <w:p w14:paraId="74733FBA" w14:textId="02CC04EE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emonstrator 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zainstalowany w lokalizacji wskazanej przez Zamawiającego. </w:t>
            </w:r>
          </w:p>
        </w:tc>
        <w:tc>
          <w:tcPr>
            <w:tcW w:w="1068" w:type="pct"/>
          </w:tcPr>
          <w:p w14:paraId="0460AB4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01577F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2F8A68A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3819C3B1" w14:textId="1F17DD11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nstrator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cym</w:t>
            </w:r>
          </w:p>
        </w:tc>
        <w:tc>
          <w:tcPr>
            <w:tcW w:w="2048" w:type="pct"/>
            <w:vAlign w:val="center"/>
          </w:tcPr>
          <w:p w14:paraId="4F7522AF" w14:textId="65CE8347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od Wykonawcy przedstawienia dokumentu potwierdzającego udzielenie gwarancji serwisowej dla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ącym, opisanej szczegółowo w Wymaganiach obligatoryjnych w Załączniku nr 1 do Regulaminu. </w:t>
            </w:r>
          </w:p>
        </w:tc>
        <w:tc>
          <w:tcPr>
            <w:tcW w:w="1068" w:type="pct"/>
          </w:tcPr>
          <w:p w14:paraId="5BC0750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E93D96" w:rsidRPr="001246A6" w14:paraId="406F6119" w14:textId="77777777" w:rsidTr="2229B616">
        <w:tc>
          <w:tcPr>
            <w:tcW w:w="401" w:type="pct"/>
            <w:shd w:val="clear" w:color="auto" w:fill="FFF2CC" w:themeFill="accent4" w:themeFillTint="33"/>
          </w:tcPr>
          <w:p w14:paraId="14D5E7F3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6D30235A" w14:textId="7EBEDA1B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  <w:vAlign w:val="center"/>
          </w:tcPr>
          <w:p w14:paraId="6AC92360" w14:textId="35D7D163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powinna zawierać:</w:t>
            </w:r>
          </w:p>
          <w:p w14:paraId="415EFCDB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4173572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projekt wykonawczy we wszystkich branżach z naniesionymi ewentualnymi zmianami potwierdzonymi przez Wykonawcę, </w:t>
            </w:r>
          </w:p>
          <w:p w14:paraId="396A5917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atesty na zastosowane urządzenia i materiały, </w:t>
            </w:r>
          </w:p>
          <w:p w14:paraId="3FE898CE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techniczno-ruchowe, </w:t>
            </w:r>
          </w:p>
          <w:p w14:paraId="593ADB52" w14:textId="77C8B624" w:rsidR="00E93D96" w:rsidRPr="001246A6" w:rsidRDefault="12C77EC7" w:rsidP="2229B616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instrukcje </w:t>
            </w:r>
            <w:r w:rsidR="5EFEA58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eksploatacyjne Systemu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ącym, </w:t>
            </w:r>
          </w:p>
          <w:p w14:paraId="41FCB361" w14:textId="3D9F61CD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komponentów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Centralnym systemem nadzorującym,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167A5ADF" w14:textId="67E5C4F9" w:rsidR="00E93D96" w:rsidRPr="001246A6" w:rsidRDefault="00E93D96" w:rsidP="2FFF7F0D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opis procedury produkcji Systemu wentylacji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EFCCD30" w14:textId="6D7D709A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7358A2C5" w14:textId="616D8801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25EDECF0" w14:textId="4774B904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– Aplikacja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63EAA3CB" w14:textId="77777777" w:rsidR="00947795" w:rsidRPr="001246A6" w:rsidRDefault="00947795" w:rsidP="00947795">
            <w:pPr>
              <w:pStyle w:val="Akapitzlist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3A77F2A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obowiązującymi przepisami wszystkich wykonanych prac i usług. </w:t>
            </w:r>
          </w:p>
          <w:p w14:paraId="3BC64F24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1D6EC99" w14:textId="7B4EFEA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przekazuje Zamawiającemu jeden egzemplarz Dokumentacji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6D3F7F39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8009F26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AE64EF2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E93D96" w:rsidRPr="001246A6" w14:paraId="33858F8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BECC4F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5.</w:t>
            </w:r>
          </w:p>
        </w:tc>
        <w:tc>
          <w:tcPr>
            <w:tcW w:w="1483" w:type="pct"/>
          </w:tcPr>
          <w:p w14:paraId="154DEDA3" w14:textId="6356C5FE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odbioru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 systemem nadzorującym</w:t>
            </w:r>
          </w:p>
        </w:tc>
        <w:tc>
          <w:tcPr>
            <w:tcW w:w="2048" w:type="pct"/>
            <w:vAlign w:val="center"/>
          </w:tcPr>
          <w:p w14:paraId="69A243E1" w14:textId="097BD08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udokumentowania przeprowadzania prac odbiorowych Demonstratora Systemu wentylacji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Prace należy przeprowadzić zgodnie z Wymaganymi technicznymi CORBTI INSTAL 5. Warunki techniczne wykonania i odbioru instalacji wentylacyjnych oraz zgodnie z normami europejskimi dotyczącymi Procedur badań i metod pomiarowych stosowanych podczas odbioru instalacji wentylacji i klimatyzacji. </w:t>
            </w:r>
          </w:p>
          <w:p w14:paraId="1112FB6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42C6FB" w14:textId="74C26C3B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przekazuje Zamawiającemu jeden egzemplarz Raportu z odbioru De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3CD83FA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F0E096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688AE52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E93D96" w:rsidRPr="001246A6" w14:paraId="23617015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5E06578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6.</w:t>
            </w:r>
          </w:p>
        </w:tc>
        <w:tc>
          <w:tcPr>
            <w:tcW w:w="1483" w:type="pct"/>
          </w:tcPr>
          <w:p w14:paraId="2CA1793F" w14:textId="79A12998" w:rsidR="00E93D96" w:rsidRPr="001246A6" w:rsidRDefault="00E93D96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49B538C2" w14:textId="3AD0692E" w:rsidR="00E93D96" w:rsidRPr="001246A6" w:rsidRDefault="00E93D96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33CD09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zakresie eksploatacji i utrzymania De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 Potwierdzeniem wykonania szkolenia jest kopia protokołu zawierająca co najmniej: temat szkolenia, zakres szkolenia, dat</w:t>
            </w:r>
            <w:r w:rsidR="14CAE42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6336E55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484F404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5B90EA72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C15A76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7.</w:t>
            </w:r>
          </w:p>
        </w:tc>
        <w:tc>
          <w:tcPr>
            <w:tcW w:w="1483" w:type="pct"/>
          </w:tcPr>
          <w:p w14:paraId="15C2EE3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723A3E0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3F6B52C9" w14:textId="61BF1A3A" w:rsidR="00E93D96" w:rsidRPr="001246A6" w:rsidRDefault="00E93D96" w:rsidP="72B42E6D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podsumowanie informacji z Prac przeprowadzonych w Etapie I 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II, </w:t>
            </w:r>
          </w:p>
          <w:p w14:paraId="1353CFC0" w14:textId="222FAA42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ze wskazaniem czy Demonstrator Systemu osiągnął deklarowane przez Wykonawcę wartości Wymagań Konkursowych,</w:t>
            </w:r>
          </w:p>
          <w:p w14:paraId="1155AD5A" w14:textId="452C3DDF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 z przeprowadzonych Testów Demonstratora System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1EE81CCE" w14:textId="77777777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49A5CCC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8AD9BC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373DDE9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3F670C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17EFBF7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5F9529CA" w14:textId="0E68FA8A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048" w:type="pct"/>
            <w:vAlign w:val="center"/>
          </w:tcPr>
          <w:p w14:paraId="78711C45" w14:textId="30877801" w:rsidR="00E93D96" w:rsidRPr="001246A6" w:rsidRDefault="00E93D96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Zamawiającemu zaktualizowanego raportu, o którym mowa w pkt. 5 Tabeli I</w:t>
            </w:r>
            <w:r w:rsidR="0D738CD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.I.1, zgodnie z wymogami wskazanymi w tej tabeli dla raportu przekazywanego w Etapie I. Aktualizacja raportu polega na uzupełnienie go o Wyniki Prac B+R oraz:</w:t>
            </w:r>
          </w:p>
          <w:p w14:paraId="265686DE" w14:textId="7266549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wskazanie wniosków z zastosowania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nadzorowania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6080B99B" w14:textId="2D6BFC3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fotograficzną Demonstrat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ora Systemu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455D49AC" w14:textId="59F96E8F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ojektowania Systemu wentylacji B wraz z 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lekcyjnych, </w:t>
            </w:r>
          </w:p>
          <w:p w14:paraId="26E02793" w14:textId="29CDB3B0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wnioski praktyczne dotyczące zastosowanego systemów wentylacji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05AEEF3" w14:textId="77777777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wnioski dotyczące skalowalności </w:t>
            </w:r>
            <w:proofErr w:type="spellStart"/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replikowalności</w:t>
            </w:r>
            <w:proofErr w:type="spellEnd"/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3B8D8AC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011344E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6F1077EA" w14:textId="0A193B3A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wentylacji w istniejących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068" w:type="pct"/>
          </w:tcPr>
          <w:p w14:paraId="65D5353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6F6A44D6" w14:textId="77777777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5ADFBA67" w14:textId="3CF0B9A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Wyniki Prac Etapu II muszą zostać przekazane Zamawiającemu w Terminie Doręczenia Wyników Prac Etapu II, określonym w Tabeli I</w:t>
      </w:r>
      <w:r w:rsidR="00947795" w:rsidRPr="001246A6">
        <w:rPr>
          <w:rFonts w:eastAsia="Calibri" w:cstheme="minorHAnsi"/>
          <w:iCs/>
          <w:szCs w:val="22"/>
          <w:lang w:eastAsia="pl-PL"/>
        </w:rPr>
        <w:t>I</w:t>
      </w:r>
      <w:r w:rsidRPr="001246A6">
        <w:rPr>
          <w:rFonts w:eastAsia="Calibri" w:cstheme="minorHAnsi"/>
          <w:iCs/>
          <w:szCs w:val="22"/>
          <w:lang w:eastAsia="pl-PL"/>
        </w:rPr>
        <w:t xml:space="preserve">.II.1 niniejszego Załącznika i w formie określonej w niniejszym Załącznikiem oraz Umową. </w:t>
      </w:r>
    </w:p>
    <w:p w14:paraId="53FEFA93" w14:textId="7777777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77DFCE96" w14:textId="2ECDB3A0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77" w:name="_Toc73430338"/>
      <w:r w:rsidRPr="001246A6">
        <w:rPr>
          <w:rFonts w:cstheme="minorHAnsi"/>
        </w:rPr>
        <w:t>I</w:t>
      </w:r>
      <w:r w:rsidR="00947795" w:rsidRPr="001246A6">
        <w:rPr>
          <w:rFonts w:cstheme="minorHAnsi"/>
        </w:rPr>
        <w:t>I</w:t>
      </w:r>
      <w:r w:rsidRPr="001246A6">
        <w:rPr>
          <w:rFonts w:cstheme="minorHAnsi"/>
        </w:rPr>
        <w:t>.II.4. U</w:t>
      </w:r>
      <w:r w:rsidR="00947795" w:rsidRPr="001246A6">
        <w:rPr>
          <w:rFonts w:cstheme="minorHAnsi"/>
        </w:rPr>
        <w:t>ruchomienie Systemu wentylacji B</w:t>
      </w:r>
      <w:r w:rsidRPr="001246A6">
        <w:rPr>
          <w:rFonts w:cstheme="minorHAnsi"/>
        </w:rPr>
        <w:t xml:space="preserve"> wraz z </w:t>
      </w:r>
      <w:r w:rsidR="0094779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947795" w:rsidRPr="001246A6">
        <w:rPr>
          <w:rFonts w:cstheme="minorHAnsi"/>
        </w:rPr>
        <w:t>nadzorującym</w:t>
      </w:r>
      <w:bookmarkEnd w:id="77"/>
    </w:p>
    <w:p w14:paraId="477408B8" w14:textId="3044157F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</w:t>
      </w:r>
      <w:r w:rsidR="000D4A22" w:rsidRPr="001246A6">
        <w:rPr>
          <w:rFonts w:cstheme="minorHAnsi"/>
          <w:lang w:eastAsia="en-GB"/>
        </w:rPr>
        <w:t>h elementów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. Ponadto wymaga również wszelkich innych działań niezbędnych do normalnej eksploatacji Demonstratora Systemu wentyl</w:t>
      </w:r>
      <w:r w:rsidR="000D4A22" w:rsidRPr="001246A6">
        <w:rPr>
          <w:rFonts w:cstheme="minorHAnsi"/>
          <w:lang w:eastAsia="en-GB"/>
        </w:rPr>
        <w:t>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przez </w:t>
      </w:r>
      <w:r w:rsidR="00665956" w:rsidRPr="001246A6">
        <w:rPr>
          <w:rFonts w:cstheme="minorHAnsi"/>
          <w:lang w:eastAsia="en-GB"/>
        </w:rPr>
        <w:t>Użytkownik</w:t>
      </w:r>
      <w:r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97F65B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76D11E4" w14:textId="56001989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mechanicznego, czyli sprawdzeni</w:t>
      </w:r>
      <w:r w:rsidR="000D4A22" w:rsidRPr="001246A6">
        <w:rPr>
          <w:rFonts w:cstheme="minorHAnsi"/>
          <w:lang w:eastAsia="en-GB"/>
        </w:rPr>
        <w:t>a działania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w docelowej Lokalizacji, prz</w:t>
      </w:r>
      <w:r w:rsidR="000D4A22" w:rsidRPr="001246A6">
        <w:rPr>
          <w:rFonts w:cstheme="minorHAnsi"/>
          <w:lang w:eastAsia="en-GB"/>
        </w:rPr>
        <w:t xml:space="preserve">eprowadzonej bez udziału </w:t>
      </w:r>
      <w:r w:rsidR="00632758" w:rsidRPr="001246A6">
        <w:rPr>
          <w:rFonts w:cstheme="minorHAnsi"/>
          <w:lang w:eastAsia="en-GB"/>
        </w:rPr>
        <w:t xml:space="preserve">Użytkowników </w:t>
      </w:r>
      <w:r w:rsidR="000D4A22" w:rsidRPr="001246A6">
        <w:rPr>
          <w:rFonts w:cstheme="minorHAnsi"/>
          <w:lang w:eastAsia="en-GB"/>
        </w:rPr>
        <w:t>dla każdego budowa</w:t>
      </w:r>
      <w:r w:rsidRPr="001246A6">
        <w:rPr>
          <w:rFonts w:cstheme="minorHAnsi"/>
          <w:lang w:eastAsia="en-GB"/>
        </w:rPr>
        <w:t xml:space="preserve">nego, mechanicznego, elektrycznego i pomiarowego </w:t>
      </w:r>
      <w:r w:rsidR="000D4A22" w:rsidRPr="001246A6">
        <w:rPr>
          <w:rFonts w:cstheme="minorHAnsi"/>
          <w:lang w:eastAsia="en-GB"/>
        </w:rPr>
        <w:t>elementu Demonstratora Systemu B</w:t>
      </w:r>
      <w:r w:rsidRPr="001246A6">
        <w:rPr>
          <w:rFonts w:cstheme="minorHAnsi"/>
          <w:lang w:eastAsia="en-GB"/>
        </w:rPr>
        <w:t xml:space="preserve">, </w:t>
      </w:r>
    </w:p>
    <w:p w14:paraId="6E54227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2CBAB90C" w14:textId="16F0435E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wentylacji, czyli sprawdzenie działania Systemu wentylacji</w:t>
      </w:r>
      <w:r w:rsidR="000D4A22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docelowej lokalizacji przeprowad</w:t>
      </w:r>
      <w:r w:rsidR="000D4A22" w:rsidRPr="001246A6">
        <w:rPr>
          <w:rFonts w:cstheme="minorHAnsi"/>
          <w:lang w:eastAsia="en-GB"/>
        </w:rPr>
        <w:t xml:space="preserve">zonej przy udziale </w:t>
      </w:r>
      <w:r w:rsidR="00632758" w:rsidRPr="001246A6">
        <w:rPr>
          <w:rFonts w:cstheme="minorHAnsi"/>
          <w:lang w:eastAsia="en-GB"/>
        </w:rPr>
        <w:t>Użytkowników</w:t>
      </w:r>
      <w:r w:rsidRPr="001246A6">
        <w:rPr>
          <w:rFonts w:cstheme="minorHAnsi"/>
          <w:lang w:eastAsia="en-GB"/>
        </w:rPr>
        <w:t xml:space="preserve">, potwierdzającym uzyskanie wymaganej środowiskowej jakości powietrza, </w:t>
      </w:r>
    </w:p>
    <w:p w14:paraId="1259D369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B1012A7" w14:textId="1034BFD5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techn</w:t>
      </w:r>
      <w:r w:rsidR="000D4A22" w:rsidRPr="001246A6">
        <w:rPr>
          <w:rFonts w:cstheme="minorHAnsi"/>
          <w:lang w:eastAsia="en-GB"/>
        </w:rPr>
        <w:t>ologicznego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potwierdzającym prawidłowe zarządzanie i sterowanie Systemem</w:t>
      </w:r>
      <w:r w:rsidR="000D4A22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. </w:t>
      </w:r>
    </w:p>
    <w:p w14:paraId="52A84A49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1D36C683" w14:textId="33BA9E01" w:rsidR="00E93D96" w:rsidRPr="001246A6" w:rsidRDefault="12C77EC7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 De</w:t>
      </w:r>
      <w:r w:rsidR="62439770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powinien trwać taką ilość czasu, która </w:t>
      </w:r>
      <w:r w:rsidR="40EF707D" w:rsidRPr="001246A6">
        <w:rPr>
          <w:rFonts w:cstheme="minorHAnsi"/>
          <w:lang w:eastAsia="en-GB"/>
        </w:rPr>
        <w:t>potwierdzi niezawodność</w:t>
      </w:r>
      <w:r w:rsidRPr="001246A6">
        <w:rPr>
          <w:rFonts w:cstheme="minorHAnsi"/>
          <w:lang w:eastAsia="en-GB"/>
        </w:rPr>
        <w:t xml:space="preserve"> pracy Systemu </w:t>
      </w:r>
      <w:r w:rsidR="62439770" w:rsidRPr="001246A6">
        <w:rPr>
          <w:rFonts w:cstheme="minorHAnsi"/>
          <w:lang w:eastAsia="en-GB"/>
        </w:rPr>
        <w:t>wentylacji B</w:t>
      </w:r>
      <w:r w:rsidRPr="001246A6">
        <w:rPr>
          <w:rFonts w:cstheme="minorHAnsi"/>
          <w:lang w:eastAsia="en-GB"/>
        </w:rPr>
        <w:t xml:space="preserve"> oraz gwarantuje prawidłowe przeprowadzenie Testów. Wykonawca sam określa, czas jaki powinien przeznaczyć na rozruch Systemu</w:t>
      </w:r>
      <w:r w:rsidR="62439770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, jednak nie powinien on trwać krócej niż 1 miesiąc. Zamawiający zastrzega sobie prawo do uczestnictwa podczas rozruchu. </w:t>
      </w:r>
    </w:p>
    <w:p w14:paraId="596A49F5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5DA428F3" w14:textId="400B3001" w:rsidR="00E93D96" w:rsidRPr="001246A6" w:rsidRDefault="00E93D96" w:rsidP="004276C2">
      <w:pPr>
        <w:pStyle w:val="Nagwek2"/>
        <w:ind w:firstLine="709"/>
        <w:rPr>
          <w:rFonts w:cstheme="minorHAnsi"/>
        </w:rPr>
      </w:pPr>
      <w:bookmarkStart w:id="78" w:name="_Toc73430339"/>
      <w:r w:rsidRPr="001246A6">
        <w:rPr>
          <w:rFonts w:cstheme="minorHAnsi"/>
        </w:rPr>
        <w:t>I</w:t>
      </w:r>
      <w:r w:rsidR="004276C2" w:rsidRPr="001246A6">
        <w:rPr>
          <w:rFonts w:cstheme="minorHAnsi"/>
        </w:rPr>
        <w:t>I</w:t>
      </w:r>
      <w:r w:rsidRPr="001246A6">
        <w:rPr>
          <w:rFonts w:cstheme="minorHAnsi"/>
        </w:rPr>
        <w:t>.</w:t>
      </w:r>
      <w:r w:rsidR="004276C2" w:rsidRPr="001246A6">
        <w:rPr>
          <w:rFonts w:cstheme="minorHAnsi"/>
        </w:rPr>
        <w:t>II.5. Testy Systemu wentylacji B</w:t>
      </w:r>
      <w:r w:rsidRPr="001246A6">
        <w:rPr>
          <w:rFonts w:cstheme="minorHAnsi"/>
        </w:rPr>
        <w:t xml:space="preserve"> wraz z </w:t>
      </w:r>
      <w:r w:rsidR="004276C2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4276C2" w:rsidRPr="001246A6">
        <w:rPr>
          <w:rFonts w:cstheme="minorHAnsi"/>
        </w:rPr>
        <w:t>nadzorującym</w:t>
      </w:r>
      <w:bookmarkEnd w:id="78"/>
      <w:r w:rsidRPr="001246A6">
        <w:rPr>
          <w:rFonts w:cstheme="minorHAnsi"/>
        </w:rPr>
        <w:t xml:space="preserve"> </w:t>
      </w:r>
    </w:p>
    <w:p w14:paraId="7DC3D029" w14:textId="224020B3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rozpoczną się nie wcześniej niż 7 dni po przekazaniu przez Wykonawcę Wyników Prac Etapu II przedstawionych w Tabeli I</w:t>
      </w:r>
      <w:r w:rsidR="004276C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.II.1.</w:t>
      </w:r>
    </w:p>
    <w:p w14:paraId="5C15A59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457E4C86" w14:textId="73F2462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mające na celu weryfikację zgodności z projektem, poprawności jego działania oraz spełnienia wymagań Obligatoryjnych dla Demonstratora </w:t>
      </w:r>
      <w:r w:rsidR="642C9CB8" w:rsidRPr="001246A6">
        <w:rPr>
          <w:rFonts w:cstheme="minorHAnsi"/>
          <w:lang w:eastAsia="en-GB"/>
        </w:rPr>
        <w:t>17.1-17.6</w:t>
      </w:r>
      <w:r w:rsidRPr="001246A6">
        <w:rPr>
          <w:rFonts w:cstheme="minorHAnsi"/>
          <w:lang w:eastAsia="en-GB"/>
        </w:rPr>
        <w:t xml:space="preserve">, przedstawionych w Załączniku 1 do Regulaminu. </w:t>
      </w:r>
    </w:p>
    <w:p w14:paraId="194A9323" w14:textId="6C79A72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Wyniki Testów Demonstra</w:t>
      </w:r>
      <w:r w:rsidR="00EB77AB" w:rsidRPr="001246A6">
        <w:rPr>
          <w:rFonts w:cstheme="minorHAnsi"/>
          <w:lang w:eastAsia="en-GB"/>
        </w:rPr>
        <w:t>tora Systemu B</w:t>
      </w:r>
      <w:r w:rsidRPr="001246A6">
        <w:rPr>
          <w:rFonts w:cstheme="minorHAnsi"/>
          <w:lang w:eastAsia="en-GB"/>
        </w:rPr>
        <w:t xml:space="preserve"> będą podlegać ocenie. </w:t>
      </w:r>
    </w:p>
    <w:p w14:paraId="5CFB731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357C11BA" w14:textId="324E740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następują</w:t>
      </w:r>
      <w:r w:rsidR="00EB77AB" w:rsidRPr="001246A6">
        <w:rPr>
          <w:rFonts w:cstheme="minorHAnsi"/>
          <w:lang w:eastAsia="en-GB"/>
        </w:rPr>
        <w:t>ce testy Demonstratora Systemu B</w:t>
      </w:r>
      <w:r w:rsidRPr="001246A6">
        <w:rPr>
          <w:rFonts w:cstheme="minorHAnsi"/>
          <w:lang w:eastAsia="en-GB"/>
        </w:rPr>
        <w:t xml:space="preserve">. </w:t>
      </w:r>
    </w:p>
    <w:p w14:paraId="73C0DF83" w14:textId="08D768F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494BA7B7" w14:textId="72CB1AB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766DEC8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217B0BC" w14:textId="23A2C541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11E41768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662B50A" w14:textId="680768E0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</w:t>
      </w:r>
      <w:r w:rsidR="00717BE5" w:rsidRPr="001246A6">
        <w:rPr>
          <w:rFonts w:cstheme="minorHAnsi"/>
          <w:lang w:eastAsia="en-GB"/>
        </w:rPr>
        <w:t>h Testów Demonstratora Systemu B</w:t>
      </w:r>
      <w:r w:rsidRPr="001246A6">
        <w:rPr>
          <w:rFonts w:cstheme="minorHAnsi"/>
          <w:lang w:eastAsia="en-GB"/>
        </w:rPr>
        <w:t>, na skutek:</w:t>
      </w:r>
    </w:p>
    <w:p w14:paraId="43C82CAE" w14:textId="5A3EC20E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</w:t>
      </w:r>
      <w:r w:rsidR="00717BE5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 wraz z </w:t>
      </w:r>
      <w:r w:rsidR="00717BE5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717BE5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7166E65A" w14:textId="224D72A6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działań takich jak np. przerwa w dostawie energii elektrycznej w budynku, w którym prowadzo</w:t>
      </w:r>
      <w:r w:rsidR="00717BE5" w:rsidRPr="001246A6">
        <w:rPr>
          <w:rFonts w:cstheme="minorHAnsi"/>
          <w:lang w:eastAsia="en-GB"/>
        </w:rPr>
        <w:t>ne są Testy Systemu wentylacji B</w:t>
      </w:r>
      <w:r w:rsidRPr="001246A6">
        <w:rPr>
          <w:rFonts w:cstheme="minorHAnsi"/>
          <w:lang w:eastAsia="en-GB"/>
        </w:rPr>
        <w:t xml:space="preserve">, pożar, katastrofa naturalna, stan wojenny lub strajk powszechny, z wyłączeniem stanu epidemii wywołanego wirusem SARS CoV-2. </w:t>
      </w:r>
    </w:p>
    <w:p w14:paraId="139FE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97C3D2A" w14:textId="341D428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</w:t>
      </w:r>
      <w:r w:rsidR="00717BE5" w:rsidRPr="001246A6">
        <w:rPr>
          <w:rFonts w:cstheme="minorHAnsi"/>
          <w:lang w:eastAsia="en-GB"/>
        </w:rPr>
        <w:t>enia Testów Systemu wentylacji B</w:t>
      </w:r>
      <w:r w:rsidRPr="001246A6">
        <w:rPr>
          <w:rFonts w:cstheme="minorHAnsi"/>
          <w:lang w:eastAsia="en-GB"/>
        </w:rPr>
        <w:t xml:space="preserve"> adekwatnie do czasu trwania ww. okoli</w:t>
      </w:r>
      <w:r w:rsidR="00CE1D76" w:rsidRPr="001246A6">
        <w:rPr>
          <w:rFonts w:cstheme="minorHAnsi"/>
          <w:lang w:eastAsia="en-GB"/>
        </w:rPr>
        <w:t>czności, lecz nie dłużej niż 14 dni</w:t>
      </w:r>
      <w:r w:rsidRPr="001246A6">
        <w:rPr>
          <w:rFonts w:cstheme="minorHAnsi"/>
          <w:lang w:eastAsia="en-GB"/>
        </w:rPr>
        <w:t xml:space="preserve">. </w:t>
      </w:r>
    </w:p>
    <w:p w14:paraId="2E43694C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B2B57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wraz z Wykonawcą może przeprowadzić ponownie Testy. </w:t>
      </w:r>
    </w:p>
    <w:p w14:paraId="78DA398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6DED79F" w14:textId="0D78EA31" w:rsidR="00E93D96" w:rsidRPr="001246A6" w:rsidRDefault="00E93D96" w:rsidP="00717BE5">
      <w:pPr>
        <w:pStyle w:val="Nagwek2"/>
        <w:ind w:firstLine="709"/>
        <w:rPr>
          <w:rFonts w:cstheme="minorHAnsi"/>
        </w:rPr>
      </w:pPr>
      <w:bookmarkStart w:id="79" w:name="_Toc73430340"/>
      <w:r w:rsidRPr="001246A6">
        <w:rPr>
          <w:rFonts w:cstheme="minorHAnsi"/>
        </w:rPr>
        <w:t>I</w:t>
      </w:r>
      <w:r w:rsidR="00717BE5" w:rsidRPr="001246A6">
        <w:rPr>
          <w:rFonts w:cstheme="minorHAnsi"/>
        </w:rPr>
        <w:t>I</w:t>
      </w:r>
      <w:r w:rsidRPr="001246A6">
        <w:rPr>
          <w:rFonts w:cstheme="minorHAnsi"/>
        </w:rPr>
        <w:t>.II.5.1. Przygotowanie Środowiska Testowego</w:t>
      </w:r>
      <w:bookmarkEnd w:id="79"/>
    </w:p>
    <w:p w14:paraId="0E02E347" w14:textId="7C1E7BB3" w:rsidR="00E93D96" w:rsidRPr="001246A6" w:rsidRDefault="00E93D96" w:rsidP="005E6785">
      <w:pPr>
        <w:jc w:val="both"/>
        <w:rPr>
          <w:rFonts w:cstheme="minorHAnsi"/>
        </w:rPr>
      </w:pPr>
      <w:r w:rsidRPr="001246A6">
        <w:rPr>
          <w:rFonts w:cstheme="minorHAnsi"/>
        </w:rPr>
        <w:t>Wykonawca we wskazanej przez Zamawiającego Lokalizacji przygotuje Środowisko Testowe umożliwiające przeprowadzenie Testów Demonstratora Sy</w:t>
      </w:r>
      <w:r w:rsidR="005E6785" w:rsidRPr="001246A6">
        <w:rPr>
          <w:rFonts w:cstheme="minorHAnsi"/>
        </w:rPr>
        <w:t>stemu wentylacji B</w:t>
      </w:r>
      <w:r w:rsidRPr="001246A6">
        <w:rPr>
          <w:rFonts w:cstheme="minorHAnsi"/>
        </w:rPr>
        <w:t xml:space="preserve"> wraz z </w:t>
      </w:r>
      <w:r w:rsidR="005E678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32758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. </w:t>
      </w:r>
    </w:p>
    <w:p w14:paraId="1FD5DF94" w14:textId="77777777" w:rsidR="00E93D96" w:rsidRPr="001246A6" w:rsidRDefault="00E93D96" w:rsidP="00E93D96">
      <w:pPr>
        <w:rPr>
          <w:rFonts w:cstheme="minorHAnsi"/>
        </w:rPr>
      </w:pPr>
    </w:p>
    <w:p w14:paraId="6AEF00DD" w14:textId="77777777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W szczególności przygotuje w ramach wynagrodzenia wskazanego w ART.22 Umowy:</w:t>
      </w:r>
    </w:p>
    <w:p w14:paraId="6E00FECA" w14:textId="047BC9FF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E</w:t>
      </w:r>
      <w:r w:rsidR="006F17C9" w:rsidRPr="001246A6">
        <w:rPr>
          <w:rFonts w:cstheme="minorHAnsi"/>
        </w:rPr>
        <w:t>ksploatację Systemu wentylacji B dla 8</w:t>
      </w:r>
      <w:r w:rsidRPr="001246A6">
        <w:rPr>
          <w:rFonts w:cstheme="minorHAnsi"/>
        </w:rPr>
        <w:t xml:space="preserve"> </w:t>
      </w:r>
      <w:r w:rsidR="006F17C9" w:rsidRPr="001246A6">
        <w:rPr>
          <w:rFonts w:cstheme="minorHAnsi"/>
        </w:rPr>
        <w:t>Mieszkań</w:t>
      </w:r>
      <w:r w:rsidRPr="001246A6">
        <w:rPr>
          <w:rFonts w:cstheme="minorHAnsi"/>
        </w:rPr>
        <w:t xml:space="preserve"> oraz </w:t>
      </w:r>
      <w:r w:rsidR="006F17C9" w:rsidRPr="001246A6">
        <w:rPr>
          <w:rFonts w:cstheme="minorHAnsi"/>
        </w:rPr>
        <w:t>Centralny</w:t>
      </w:r>
      <w:r w:rsidRPr="001246A6">
        <w:rPr>
          <w:rFonts w:cstheme="minorHAnsi"/>
        </w:rPr>
        <w:t xml:space="preserve"> system </w:t>
      </w:r>
      <w:r w:rsidR="006F17C9" w:rsidRPr="001246A6">
        <w:rPr>
          <w:rFonts w:cstheme="minorHAnsi"/>
        </w:rPr>
        <w:t>nadzorujący</w:t>
      </w:r>
      <w:r w:rsidRPr="001246A6">
        <w:rPr>
          <w:rFonts w:cstheme="minorHAnsi"/>
        </w:rPr>
        <w:t xml:space="preserve"> – 1 szt. Testy De</w:t>
      </w:r>
      <w:r w:rsidR="006F17C9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6F17C9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F17C9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będę trwały przez okres 30 dni, przy czym Czas e</w:t>
      </w:r>
      <w:r w:rsidR="006F17C9" w:rsidRPr="001246A6">
        <w:rPr>
          <w:rFonts w:cstheme="minorHAnsi"/>
        </w:rPr>
        <w:t>ksploatacji Systemu wentylacji B</w:t>
      </w:r>
      <w:r w:rsidRPr="001246A6">
        <w:rPr>
          <w:rFonts w:cstheme="minorHAnsi"/>
        </w:rPr>
        <w:t xml:space="preserve"> przez </w:t>
      </w:r>
      <w:r w:rsidR="00665956" w:rsidRPr="001246A6">
        <w:rPr>
          <w:rFonts w:cstheme="minorHAnsi"/>
        </w:rPr>
        <w:t>Użytkownik</w:t>
      </w:r>
      <w:r w:rsidR="00731257" w:rsidRPr="001246A6">
        <w:rPr>
          <w:rFonts w:cstheme="minorHAnsi"/>
        </w:rPr>
        <w:t>ów nie będzie krótszy niż 4</w:t>
      </w:r>
      <w:r w:rsidRPr="001246A6">
        <w:rPr>
          <w:rFonts w:cstheme="minorHAnsi"/>
        </w:rPr>
        <w:t xml:space="preserve"> dni w tygodniu.  </w:t>
      </w:r>
    </w:p>
    <w:p w14:paraId="373B89CA" w14:textId="2983CC91" w:rsidR="00E93D96" w:rsidRPr="001246A6" w:rsidRDefault="00E93D96" w:rsidP="2FFF7F0D">
      <w:pPr>
        <w:pStyle w:val="Akapitzlist"/>
        <w:numPr>
          <w:ilvl w:val="0"/>
          <w:numId w:val="59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lastRenderedPageBreak/>
        <w:t xml:space="preserve">Demonstrator Systemu wentylacji </w:t>
      </w:r>
      <w:r w:rsidR="3D1FA94B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wraz z </w:t>
      </w:r>
      <w:r w:rsidR="49E5A5B5" w:rsidRPr="001246A6">
        <w:rPr>
          <w:rFonts w:cstheme="minorHAnsi"/>
        </w:rPr>
        <w:t>Centralnym systemem nadzorującym</w:t>
      </w:r>
      <w:r w:rsidRPr="001246A6">
        <w:rPr>
          <w:rFonts w:cstheme="minorHAnsi"/>
        </w:rPr>
        <w:t xml:space="preserve"> zgodny z Wymaganiami O</w:t>
      </w:r>
      <w:r w:rsidRPr="001246A6">
        <w:rPr>
          <w:rFonts w:cstheme="minorHAnsi"/>
          <w:szCs w:val="22"/>
        </w:rPr>
        <w:t xml:space="preserve">bligatoryjnymi </w:t>
      </w:r>
      <w:r w:rsidR="78F89950" w:rsidRPr="001246A6">
        <w:rPr>
          <w:rFonts w:cstheme="minorHAnsi"/>
          <w:color w:val="000000" w:themeColor="text1"/>
          <w:szCs w:val="22"/>
        </w:rPr>
        <w:t>9.1-9.12, 10.1-10.11, 11.1-11.15., 12.1-12.18., 13.1-13.5, 14.1-14.4, 15.1-15.</w:t>
      </w:r>
      <w:r w:rsidR="49C8DD6A" w:rsidRPr="001246A6">
        <w:rPr>
          <w:rFonts w:cstheme="minorHAnsi"/>
          <w:szCs w:val="22"/>
        </w:rPr>
        <w:t>11 param</w:t>
      </w:r>
      <w:r w:rsidR="49C8DD6A" w:rsidRPr="001246A6">
        <w:rPr>
          <w:rFonts w:cstheme="minorHAnsi"/>
        </w:rPr>
        <w:t>etrami</w:t>
      </w:r>
      <w:r w:rsidR="00731257" w:rsidRPr="001246A6">
        <w:rPr>
          <w:rFonts w:cstheme="minorHAnsi"/>
        </w:rPr>
        <w:t xml:space="preserve"> konkursowymi 16.1-16</w:t>
      </w:r>
      <w:r w:rsidRPr="001246A6">
        <w:rPr>
          <w:rFonts w:cstheme="minorHAnsi"/>
        </w:rPr>
        <w:t xml:space="preserve">.8 przedstawionych w Załączniku nr 1 do Regulaminu. </w:t>
      </w:r>
    </w:p>
    <w:p w14:paraId="0221CE59" w14:textId="4C8123DE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Personel techniczny, przeszkolony i p</w:t>
      </w:r>
      <w:r w:rsidR="00731257" w:rsidRPr="001246A6">
        <w:rPr>
          <w:rFonts w:cstheme="minorHAnsi"/>
        </w:rPr>
        <w:t>rzygotowany do obsługi Systemu w</w:t>
      </w:r>
      <w:r w:rsidRPr="001246A6">
        <w:rPr>
          <w:rFonts w:cstheme="minorHAnsi"/>
        </w:rPr>
        <w:t>entylacji</w:t>
      </w:r>
      <w:r w:rsidR="00731257" w:rsidRPr="001246A6">
        <w:rPr>
          <w:rFonts w:cstheme="minorHAnsi"/>
        </w:rPr>
        <w:t xml:space="preserve"> B wraz z Centralnym</w:t>
      </w:r>
      <w:r w:rsidRPr="001246A6">
        <w:rPr>
          <w:rFonts w:cstheme="minorHAnsi"/>
        </w:rPr>
        <w:t xml:space="preserve"> systemem </w:t>
      </w:r>
      <w:r w:rsidR="00731257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prowadzenia Testów.</w:t>
      </w:r>
    </w:p>
    <w:p w14:paraId="65F5D624" w14:textId="77777777" w:rsidR="00E93D96" w:rsidRPr="001246A6" w:rsidRDefault="00E93D96" w:rsidP="00E93D96">
      <w:pPr>
        <w:jc w:val="both"/>
        <w:rPr>
          <w:rFonts w:cstheme="minorHAnsi"/>
        </w:rPr>
      </w:pPr>
    </w:p>
    <w:p w14:paraId="23250A8F" w14:textId="4AEEFE25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Zamawiający zastrzega sobie prawo do inspekcji De</w:t>
      </w:r>
      <w:r w:rsidR="003401AB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3401AB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3401AB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Testów. </w:t>
      </w:r>
    </w:p>
    <w:p w14:paraId="5F12D482" w14:textId="38EFB0BF" w:rsidR="00E93D96" w:rsidRPr="001246A6" w:rsidRDefault="00E93D96" w:rsidP="003401AB">
      <w:pPr>
        <w:pStyle w:val="Nagwek2"/>
        <w:ind w:firstLine="709"/>
        <w:jc w:val="both"/>
        <w:rPr>
          <w:rFonts w:cstheme="minorHAnsi"/>
        </w:rPr>
      </w:pPr>
      <w:bookmarkStart w:id="80" w:name="_Toc73430341"/>
      <w:r w:rsidRPr="001246A6">
        <w:rPr>
          <w:rFonts w:cstheme="minorHAnsi"/>
        </w:rPr>
        <w:t xml:space="preserve">I.II.5.2. Procedura </w:t>
      </w:r>
      <w:r w:rsidR="008C4344" w:rsidRPr="001246A6">
        <w:rPr>
          <w:rFonts w:cstheme="minorHAnsi"/>
        </w:rPr>
        <w:t>Testowa dla Systemu wentylacji B</w:t>
      </w:r>
      <w:r w:rsidRPr="001246A6">
        <w:rPr>
          <w:rFonts w:cstheme="minorHAnsi"/>
        </w:rPr>
        <w:t xml:space="preserve"> wraz z </w:t>
      </w:r>
      <w:r w:rsidR="008C4344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8C4344" w:rsidRPr="001246A6">
        <w:rPr>
          <w:rFonts w:cstheme="minorHAnsi"/>
        </w:rPr>
        <w:t>nadzorującym</w:t>
      </w:r>
      <w:bookmarkEnd w:id="80"/>
    </w:p>
    <w:p w14:paraId="706F60C8" w14:textId="59BBCC0B" w:rsidR="00E93D96" w:rsidRPr="001246A6" w:rsidRDefault="12C77EC7" w:rsidP="009A3704">
      <w:pPr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7A798EE" w:rsidRPr="001246A6">
        <w:rPr>
          <w:rFonts w:cstheme="minorHAnsi"/>
          <w:b/>
          <w:bCs/>
        </w:rPr>
        <w:t>B.</w:t>
      </w:r>
      <w:r w:rsidRPr="001246A6">
        <w:rPr>
          <w:rFonts w:cstheme="minorHAnsi"/>
          <w:b/>
          <w:bCs/>
        </w:rPr>
        <w:t>1</w:t>
      </w:r>
      <w:r w:rsidR="07A798EE" w:rsidRPr="001246A6">
        <w:rPr>
          <w:rFonts w:cstheme="minorHAnsi"/>
          <w:b/>
          <w:bCs/>
        </w:rPr>
        <w:t>0</w:t>
      </w:r>
      <w:r w:rsidRPr="001246A6">
        <w:rPr>
          <w:rFonts w:cstheme="minorHAnsi"/>
          <w:b/>
          <w:bCs/>
        </w:rPr>
        <w:t>. Test jakościowy</w:t>
      </w:r>
      <w:r w:rsidRPr="001246A6">
        <w:rPr>
          <w:rFonts w:cstheme="minorHAnsi"/>
        </w:rPr>
        <w:t xml:space="preserve"> będzie dotyczył spełnienia przez D</w:t>
      </w:r>
      <w:r w:rsidR="07A798EE" w:rsidRPr="001246A6">
        <w:rPr>
          <w:rFonts w:cstheme="minorHAnsi"/>
        </w:rPr>
        <w:t>emonstrator Systemu wentylacji B</w:t>
      </w:r>
      <w:r w:rsidRPr="001246A6">
        <w:rPr>
          <w:rFonts w:cstheme="minorHAnsi"/>
        </w:rPr>
        <w:t xml:space="preserve"> wraz z </w:t>
      </w:r>
      <w:r w:rsidR="07A798EE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7A798EE" w:rsidRPr="001246A6">
        <w:rPr>
          <w:rFonts w:cstheme="minorHAnsi"/>
        </w:rPr>
        <w:t>nadzorującym Wymagania Konkursowego 16</w:t>
      </w:r>
      <w:r w:rsidRPr="001246A6">
        <w:rPr>
          <w:rFonts w:cstheme="minorHAnsi"/>
        </w:rPr>
        <w:t xml:space="preserve">.1 deklarowanego przez Wykonawcę w Ofercie oraz Wymagań Obligatoryjnych </w:t>
      </w:r>
      <w:r w:rsidR="11BDC786" w:rsidRPr="001246A6">
        <w:rPr>
          <w:rFonts w:cstheme="minorHAnsi"/>
        </w:rPr>
        <w:t>15.1-15.11</w:t>
      </w:r>
      <w:r w:rsidRPr="001246A6">
        <w:rPr>
          <w:rFonts w:cstheme="minorHAnsi"/>
        </w:rPr>
        <w:t xml:space="preserve">, zgodnie z Załącznikiem nr 1 do Regulaminu. </w:t>
      </w:r>
    </w:p>
    <w:p w14:paraId="7BE0C586" w14:textId="419FC7FD" w:rsidR="00E93D96" w:rsidRPr="001246A6" w:rsidRDefault="00E93D96" w:rsidP="004C2AAB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</w:t>
      </w:r>
      <w:r w:rsidR="000203BF" w:rsidRPr="001246A6">
        <w:rPr>
          <w:rFonts w:cstheme="minorHAnsi"/>
          <w:lang w:eastAsia="en-GB"/>
        </w:rPr>
        <w:t>odczas Testu System wentylacji B</w:t>
      </w:r>
      <w:r w:rsidRPr="001246A6">
        <w:rPr>
          <w:rFonts w:cstheme="minorHAnsi"/>
          <w:lang w:eastAsia="en-GB"/>
        </w:rPr>
        <w:t xml:space="preserve"> wraz z </w:t>
      </w:r>
      <w:r w:rsidR="000203BF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203BF" w:rsidRPr="001246A6">
        <w:rPr>
          <w:rFonts w:cstheme="minorHAnsi"/>
          <w:lang w:eastAsia="en-GB"/>
        </w:rPr>
        <w:t>nadzorującym</w:t>
      </w:r>
      <w:r w:rsidR="000B6919" w:rsidRPr="001246A6">
        <w:rPr>
          <w:rFonts w:cstheme="minorHAnsi"/>
          <w:lang w:eastAsia="en-GB"/>
        </w:rPr>
        <w:t xml:space="preserve">, System B </w:t>
      </w:r>
      <w:r w:rsidRPr="001246A6">
        <w:rPr>
          <w:rFonts w:cstheme="minorHAnsi"/>
          <w:lang w:eastAsia="en-GB"/>
        </w:rPr>
        <w:t xml:space="preserve">pracuje w sposób normalny zgodnie z rzeczywistym zanieczyszczeniem środowiska zewnętrznego oraz emisją zanieczyszczeń w środku </w:t>
      </w:r>
      <w:r w:rsidR="00724624" w:rsidRPr="001246A6">
        <w:rPr>
          <w:rFonts w:cstheme="minorHAnsi"/>
          <w:lang w:eastAsia="en-GB"/>
        </w:rPr>
        <w:t>Mieszkań</w:t>
      </w:r>
      <w:r w:rsidR="00825842" w:rsidRPr="001246A6">
        <w:rPr>
          <w:rFonts w:cstheme="minorHAnsi"/>
          <w:lang w:eastAsia="en-GB"/>
        </w:rPr>
        <w:t>, przez okres 15</w:t>
      </w:r>
      <w:r w:rsidRPr="001246A6">
        <w:rPr>
          <w:rFonts w:cstheme="minorHAnsi"/>
          <w:lang w:eastAsia="en-GB"/>
        </w:rPr>
        <w:t xml:space="preserve"> dni. </w:t>
      </w:r>
    </w:p>
    <w:p w14:paraId="7906A308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A965C4" w14:textId="0249A679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00825842" w:rsidRPr="001246A6">
        <w:rPr>
          <w:rFonts w:cstheme="minorHAnsi"/>
          <w:lang w:eastAsia="en-GB"/>
        </w:rPr>
        <w:t>B.10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3B1CD6C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7226B12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6E726C46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6B0B85C" w14:textId="43524573" w:rsidR="00E93D96" w:rsidRPr="001246A6" w:rsidRDefault="009227A9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 jest uruchomiony zgodnie z Rozruchem Systemu</w:t>
      </w:r>
      <w:r w:rsidRPr="001246A6">
        <w:rPr>
          <w:rFonts w:cstheme="minorHAnsi"/>
          <w:lang w:eastAsia="en-GB"/>
        </w:rPr>
        <w:t xml:space="preserve"> wentylacji B</w:t>
      </w:r>
      <w:r w:rsidR="00E93D96" w:rsidRPr="001246A6">
        <w:rPr>
          <w:rFonts w:cstheme="minorHAnsi"/>
          <w:lang w:eastAsia="en-GB"/>
        </w:rPr>
        <w:t xml:space="preserve"> opisanym w punkcie I</w:t>
      </w:r>
      <w:r w:rsidRPr="001246A6">
        <w:rPr>
          <w:rFonts w:cstheme="minorHAnsi"/>
          <w:lang w:eastAsia="en-GB"/>
        </w:rPr>
        <w:t>I</w:t>
      </w:r>
      <w:r w:rsidR="00E93D96" w:rsidRPr="001246A6">
        <w:rPr>
          <w:rFonts w:cstheme="minorHAnsi"/>
          <w:lang w:eastAsia="en-GB"/>
        </w:rPr>
        <w:t xml:space="preserve">.II.5. </w:t>
      </w:r>
    </w:p>
    <w:p w14:paraId="349D6FDF" w14:textId="2493549D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</w:t>
      </w:r>
      <w:r w:rsidR="00CD3297" w:rsidRPr="001246A6">
        <w:rPr>
          <w:rFonts w:cstheme="minorHAnsi"/>
          <w:lang w:eastAsia="en-GB"/>
        </w:rPr>
        <w:t>dczas pracy Systemu wentylacji B</w:t>
      </w:r>
      <w:r w:rsidRPr="001246A6">
        <w:rPr>
          <w:rFonts w:cstheme="minorHAnsi"/>
          <w:lang w:eastAsia="en-GB"/>
        </w:rPr>
        <w:t xml:space="preserve"> </w:t>
      </w:r>
      <w:r w:rsidR="005D67B9" w:rsidRPr="001246A6">
        <w:rPr>
          <w:rFonts w:cstheme="minorHAnsi"/>
          <w:lang w:eastAsia="en-GB"/>
        </w:rPr>
        <w:t>przy</w:t>
      </w:r>
      <w:r w:rsidR="006A58A0" w:rsidRPr="001246A6">
        <w:rPr>
          <w:rFonts w:cstheme="minorHAnsi"/>
          <w:lang w:eastAsia="en-GB"/>
        </w:rPr>
        <w:t xml:space="preserve">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CD3297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stężenia dwutlenku węgla w wybranych </w:t>
      </w:r>
      <w:r w:rsidR="43020D8D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>.</w:t>
      </w:r>
    </w:p>
    <w:p w14:paraId="16D99EAC" w14:textId="09711C7E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</w:t>
      </w:r>
      <w:r w:rsidR="005C29DD" w:rsidRPr="001246A6">
        <w:rPr>
          <w:rFonts w:cstheme="minorHAnsi"/>
          <w:lang w:eastAsia="en-GB"/>
        </w:rPr>
        <w:t>p</w:t>
      </w:r>
      <w:r w:rsidR="00A03601" w:rsidRPr="001246A6">
        <w:rPr>
          <w:rFonts w:cstheme="minorHAnsi"/>
          <w:lang w:eastAsia="en-GB"/>
        </w:rPr>
        <w:t xml:space="preserve">rzy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5C29DD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koncentracji cząstek PM2.5 w wybranych </w:t>
      </w:r>
      <w:r w:rsidR="35D1983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35A8EC19" w14:textId="2C6F7E67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przeprowadzi pomiary zużycia energii elektrycznej w wybranych </w:t>
      </w:r>
      <w:r w:rsidR="5694DBC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2C765D17" w14:textId="08571790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pozostawia System</w:t>
      </w:r>
      <w:r w:rsidR="21E362F9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stanie pracującym.  </w:t>
      </w:r>
    </w:p>
    <w:p w14:paraId="53DE054F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77E8C42" w14:textId="206168CC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00C25707" w:rsidRPr="001246A6">
        <w:rPr>
          <w:rFonts w:cstheme="minorHAnsi"/>
          <w:lang w:eastAsia="en-GB"/>
        </w:rPr>
        <w:t>B</w:t>
      </w:r>
      <w:r w:rsidR="007B13FF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1</w:t>
      </w:r>
      <w:r w:rsidR="007B13FF" w:rsidRPr="001246A6">
        <w:rPr>
          <w:rFonts w:cstheme="minorHAnsi"/>
          <w:lang w:eastAsia="en-GB"/>
        </w:rPr>
        <w:t>0 po 7 i 14</w:t>
      </w:r>
      <w:r w:rsidRPr="001246A6">
        <w:rPr>
          <w:rFonts w:cstheme="minorHAnsi"/>
          <w:lang w:eastAsia="en-GB"/>
        </w:rPr>
        <w:t xml:space="preserve"> dniach od pierwszego Testu. </w:t>
      </w:r>
    </w:p>
    <w:p w14:paraId="1CD76A50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F164A98" w14:textId="20E0B6C9" w:rsidR="00E93D96" w:rsidRPr="001246A6" w:rsidRDefault="006713AA" w:rsidP="2FFF7F0D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>Test B.20. Test 15</w:t>
      </w:r>
      <w:r w:rsidR="00E93D96" w:rsidRPr="001246A6">
        <w:rPr>
          <w:rFonts w:cstheme="minorHAnsi"/>
          <w:b/>
          <w:bCs/>
          <w:lang w:eastAsia="en-GB"/>
        </w:rPr>
        <w:t xml:space="preserve"> dniowy ilościowy </w:t>
      </w:r>
      <w:r w:rsidR="00E93D96" w:rsidRPr="001246A6">
        <w:rPr>
          <w:rFonts w:cstheme="minorHAnsi"/>
          <w:lang w:eastAsia="en-GB"/>
        </w:rPr>
        <w:t>będzie dotyczył spełnienia przez D</w:t>
      </w:r>
      <w:r w:rsidR="006A58A0" w:rsidRPr="001246A6">
        <w:rPr>
          <w:rFonts w:cstheme="minorHAnsi"/>
          <w:lang w:eastAsia="en-GB"/>
        </w:rPr>
        <w:t>emonstrator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6A58A0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zarządzającym Wymagań Konkursowych </w:t>
      </w:r>
      <w:r w:rsidR="1029213E" w:rsidRPr="001246A6">
        <w:rPr>
          <w:rFonts w:cstheme="minorHAnsi"/>
          <w:lang w:eastAsia="en-GB"/>
        </w:rPr>
        <w:t>16</w:t>
      </w:r>
      <w:r w:rsidR="00E93D96" w:rsidRPr="001246A6">
        <w:rPr>
          <w:rFonts w:cstheme="minorHAnsi"/>
          <w:lang w:eastAsia="en-GB"/>
        </w:rPr>
        <w:t>.1 deklarowanego przez Wykonawcę w Ofercie.</w:t>
      </w:r>
    </w:p>
    <w:p w14:paraId="6538604A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ED2E421" w14:textId="0C366DA9" w:rsidR="00E93D96" w:rsidRPr="001246A6" w:rsidRDefault="00E562EA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B.20</w:t>
      </w:r>
      <w:r w:rsidR="00136EE9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15</w:t>
      </w:r>
      <w:r w:rsidR="00E93D96" w:rsidRPr="001246A6">
        <w:rPr>
          <w:rFonts w:cstheme="minorHAnsi"/>
          <w:lang w:eastAsia="en-GB"/>
        </w:rPr>
        <w:t xml:space="preserve"> dniowy zostanie p</w:t>
      </w:r>
      <w:r w:rsidR="006713AA" w:rsidRPr="001246A6">
        <w:rPr>
          <w:rFonts w:cstheme="minorHAnsi"/>
          <w:lang w:eastAsia="en-GB"/>
        </w:rPr>
        <w:t>rzeprowadzony zgodnie z poniższą</w:t>
      </w:r>
      <w:r w:rsidR="00E93D96" w:rsidRPr="001246A6">
        <w:rPr>
          <w:rFonts w:cstheme="minorHAnsi"/>
          <w:lang w:eastAsia="en-GB"/>
        </w:rPr>
        <w:t xml:space="preserve"> procedurą. </w:t>
      </w:r>
    </w:p>
    <w:p w14:paraId="3B869962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5B724CF" w14:textId="77777777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4E0BFBBB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CC5094E" w14:textId="49F94EFE" w:rsidR="00E93D96" w:rsidRPr="001246A6" w:rsidRDefault="00E93D96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</w:t>
      </w:r>
      <w:r w:rsidR="00136EE9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.II.4.</w:t>
      </w:r>
    </w:p>
    <w:p w14:paraId="6E02BD0A" w14:textId="5097D6D8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prac</w:t>
      </w:r>
      <w:r w:rsidRPr="001246A6">
        <w:rPr>
          <w:rFonts w:cstheme="minorHAnsi"/>
          <w:lang w:eastAsia="en-GB"/>
        </w:rPr>
        <w:t>uje nieprzerwanie przez okres 15</w:t>
      </w:r>
      <w:r w:rsidR="00F132DC" w:rsidRPr="001246A6">
        <w:rPr>
          <w:rFonts w:cstheme="minorHAnsi"/>
          <w:lang w:eastAsia="en-GB"/>
        </w:rPr>
        <w:t xml:space="preserve"> dni, podczas których zmierzon</w:t>
      </w:r>
      <w:r w:rsidR="00F56521" w:rsidRPr="001246A6">
        <w:rPr>
          <w:rFonts w:cstheme="minorHAnsi"/>
          <w:lang w:eastAsia="en-GB"/>
        </w:rPr>
        <w:t>y</w:t>
      </w:r>
      <w:r w:rsidR="00F132DC" w:rsidRPr="001246A6">
        <w:rPr>
          <w:rFonts w:cstheme="minorHAnsi"/>
          <w:lang w:eastAsia="en-GB"/>
        </w:rPr>
        <w:t xml:space="preserve"> </w:t>
      </w:r>
      <w:r w:rsidR="00F56521" w:rsidRPr="001246A6">
        <w:rPr>
          <w:rFonts w:cstheme="minorHAnsi"/>
          <w:lang w:eastAsia="en-GB"/>
        </w:rPr>
        <w:t>jest</w:t>
      </w:r>
      <w:r w:rsidR="00E93D96" w:rsidRPr="001246A6">
        <w:rPr>
          <w:rFonts w:cstheme="minorHAnsi"/>
          <w:lang w:eastAsia="en-GB"/>
        </w:rPr>
        <w:t xml:space="preserve"> przyrost</w:t>
      </w:r>
      <w:r w:rsidR="00F132DC" w:rsidRPr="001246A6">
        <w:rPr>
          <w:rFonts w:cstheme="minorHAnsi"/>
          <w:lang w:eastAsia="en-GB"/>
        </w:rPr>
        <w:t>y</w:t>
      </w:r>
      <w:r w:rsidR="00E93D96" w:rsidRPr="001246A6">
        <w:rPr>
          <w:rFonts w:cstheme="minorHAnsi"/>
          <w:lang w:eastAsia="en-GB"/>
        </w:rPr>
        <w:t xml:space="preserve"> stężenia dwutlenku węgla, </w:t>
      </w:r>
    </w:p>
    <w:p w14:paraId="7A1B2250" w14:textId="760087C9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15</w:t>
      </w:r>
      <w:r w:rsidR="00E93D96"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7E0056A9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6E099E7B" w14:textId="1CE7AFF5" w:rsidR="00E93D96" w:rsidRPr="001246A6" w:rsidRDefault="00E93D96" w:rsidP="2FFF7F0D">
      <w:pPr>
        <w:pStyle w:val="Nagwek2"/>
        <w:ind w:firstLine="709"/>
        <w:rPr>
          <w:rFonts w:cstheme="minorHAnsi"/>
        </w:rPr>
      </w:pPr>
      <w:bookmarkStart w:id="81" w:name="_Toc73430342"/>
      <w:r w:rsidRPr="001246A6">
        <w:rPr>
          <w:rFonts w:cstheme="minorHAnsi"/>
        </w:rPr>
        <w:lastRenderedPageBreak/>
        <w:t>I</w:t>
      </w:r>
      <w:r w:rsidR="00F56521" w:rsidRPr="001246A6">
        <w:rPr>
          <w:rFonts w:cstheme="minorHAnsi"/>
        </w:rPr>
        <w:t>I</w:t>
      </w:r>
      <w:r w:rsidRPr="001246A6">
        <w:rPr>
          <w:rFonts w:cstheme="minorHAnsi"/>
        </w:rPr>
        <w:t>.II.5.3. Wynik oczekiwan</w:t>
      </w:r>
      <w:r w:rsidR="00F2144E" w:rsidRPr="001246A6">
        <w:rPr>
          <w:rFonts w:cstheme="minorHAnsi"/>
        </w:rPr>
        <w:t>y Testów Systemu Demonstratora B</w:t>
      </w:r>
      <w:bookmarkEnd w:id="81"/>
    </w:p>
    <w:p w14:paraId="0211D617" w14:textId="77777777" w:rsidR="00E93D96" w:rsidRPr="001246A6" w:rsidRDefault="00E93D96" w:rsidP="005C0DC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5BD67ABB" w14:textId="029D043A" w:rsidR="2FFF7F0D" w:rsidRPr="001246A6" w:rsidRDefault="2FFF7F0D" w:rsidP="005C0DC4">
      <w:pPr>
        <w:rPr>
          <w:rFonts w:cstheme="minorHAnsi"/>
          <w:b/>
          <w:bCs/>
          <w:szCs w:val="22"/>
        </w:rPr>
      </w:pPr>
    </w:p>
    <w:p w14:paraId="014ED826" w14:textId="5F8890E9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1</w:t>
      </w:r>
      <w:r w:rsidR="00343A1B" w:rsidRPr="001246A6">
        <w:rPr>
          <w:rFonts w:cstheme="minorHAnsi"/>
          <w:b/>
          <w:lang w:eastAsia="en-GB"/>
        </w:rPr>
        <w:t>0</w:t>
      </w:r>
      <w:r w:rsidRPr="001246A6">
        <w:rPr>
          <w:rFonts w:cstheme="minorHAnsi"/>
          <w:b/>
          <w:lang w:eastAsia="en-GB"/>
        </w:rPr>
        <w:t>. Test jakościowy.</w:t>
      </w:r>
    </w:p>
    <w:p w14:paraId="48C6C83A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CFC402B" w14:textId="131F3BAD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jest uznany za </w:t>
      </w:r>
      <w:r w:rsidR="782526BD" w:rsidRPr="001246A6">
        <w:rPr>
          <w:rFonts w:cstheme="minorHAnsi"/>
          <w:lang w:eastAsia="en-GB"/>
        </w:rPr>
        <w:t>pozytywny,</w:t>
      </w:r>
      <w:r w:rsidRPr="001246A6">
        <w:rPr>
          <w:rFonts w:cstheme="minorHAnsi"/>
          <w:lang w:eastAsia="en-GB"/>
        </w:rPr>
        <w:t xml:space="preserve"> jeśli, </w:t>
      </w:r>
    </w:p>
    <w:p w14:paraId="443675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85804A7" w14:textId="4A152A5F" w:rsidR="00E93D96" w:rsidRPr="001246A6" w:rsidRDefault="00E93D96" w:rsidP="2FFF7F0D">
      <w:pPr>
        <w:pStyle w:val="Akapitzlist"/>
        <w:numPr>
          <w:ilvl w:val="0"/>
          <w:numId w:val="43"/>
        </w:numPr>
        <w:jc w:val="both"/>
        <w:rPr>
          <w:rFonts w:eastAsiaTheme="minorEastAsia" w:cstheme="minorHAnsi"/>
          <w:szCs w:val="22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00343A1B" w:rsidRPr="001246A6">
        <w:rPr>
          <w:rFonts w:cstheme="minorHAnsi"/>
          <w:lang w:eastAsia="en-GB"/>
        </w:rPr>
        <w:t>, zużycia energii elektrycznej</w:t>
      </w:r>
      <w:r w:rsidRPr="001246A6">
        <w:rPr>
          <w:rFonts w:cstheme="minorHAnsi"/>
          <w:lang w:eastAsia="en-GB"/>
        </w:rPr>
        <w:t xml:space="preserve"> będą spełniały Wymagania Obligatoryjne </w:t>
      </w:r>
      <w:r w:rsidR="34714FDD" w:rsidRPr="001246A6">
        <w:rPr>
          <w:rFonts w:eastAsia="Calibri" w:cstheme="minorHAnsi"/>
          <w:color w:val="000000" w:themeColor="text1"/>
          <w:szCs w:val="22"/>
        </w:rPr>
        <w:t>15.1-15.11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63B773E6" w14:textId="4851D4D2" w:rsidR="00E93D96" w:rsidRPr="001246A6" w:rsidRDefault="00E93D96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</w:t>
      </w:r>
      <w:r w:rsidR="00343A1B" w:rsidRPr="001246A6">
        <w:rPr>
          <w:rFonts w:cstheme="minorHAnsi"/>
          <w:lang w:eastAsia="en-GB"/>
        </w:rPr>
        <w:t>rtości parametrów konkursowych 16</w:t>
      </w:r>
      <w:r w:rsidRPr="001246A6">
        <w:rPr>
          <w:rFonts w:cstheme="minorHAnsi"/>
          <w:lang w:eastAsia="en-GB"/>
        </w:rPr>
        <w:t xml:space="preserve">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0FE63ADD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6CF0E0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04618AE2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D19BAD9" w14:textId="3FC4342E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2</w:t>
      </w:r>
      <w:r w:rsidR="00343A1B" w:rsidRPr="001246A6">
        <w:rPr>
          <w:rFonts w:cstheme="minorHAnsi"/>
          <w:b/>
          <w:lang w:eastAsia="en-GB"/>
        </w:rPr>
        <w:t>0. Test 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4F21D9E4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60B0EF78" w14:textId="6D6522AE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A318D1" w:rsidRPr="001246A6">
        <w:rPr>
          <w:rFonts w:cstheme="minorHAnsi"/>
          <w:lang w:eastAsia="en-GB"/>
        </w:rPr>
        <w:t>B.20,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7EDFC128" w14:textId="7B5E1A94" w:rsidR="00E93D96" w:rsidRPr="001246A6" w:rsidRDefault="00E93D96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281672" w:rsidRPr="001246A6">
        <w:rPr>
          <w:rFonts w:cstheme="minorHAnsi"/>
          <w:lang w:eastAsia="en-GB"/>
        </w:rPr>
        <w:t>artość parametrów konkursowych 16.1</w:t>
      </w:r>
      <w:r w:rsidR="002D5DD3" w:rsidRPr="001246A6">
        <w:rPr>
          <w:rFonts w:cstheme="minorHAnsi"/>
          <w:lang w:eastAsia="en-GB"/>
        </w:rPr>
        <w:t xml:space="preserve"> będzie równa bądź wyższa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6902115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F5F3EF3" w14:textId="3808C8BC" w:rsidR="00E93D96" w:rsidRPr="001246A6" w:rsidRDefault="00397090" w:rsidP="2FFF7F0D">
      <w:pPr>
        <w:pStyle w:val="Nagwek2"/>
        <w:ind w:firstLine="720"/>
        <w:rPr>
          <w:rFonts w:cstheme="minorHAnsi"/>
        </w:rPr>
      </w:pPr>
      <w:bookmarkStart w:id="82" w:name="_Toc73430343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I.II.5.4. Ocena wyników Prac Etapu II</w:t>
      </w:r>
      <w:bookmarkEnd w:id="82"/>
    </w:p>
    <w:p w14:paraId="53FEA0AE" w14:textId="642E951A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Po dostarczeniu wszystkich wymaganych </w:t>
      </w:r>
      <w:r w:rsidRPr="001246A6">
        <w:rPr>
          <w:rFonts w:cstheme="minorHAnsi"/>
          <w:color w:val="000000" w:themeColor="text1"/>
          <w:lang w:eastAsia="en-GB"/>
        </w:rPr>
        <w:t xml:space="preserve">Wyników Prac etapu II, zgodnie z Tabelą </w:t>
      </w:r>
      <w:r w:rsidR="00755E72" w:rsidRPr="001246A6">
        <w:rPr>
          <w:rFonts w:cstheme="minorHAnsi"/>
          <w:color w:val="000000" w:themeColor="text1"/>
          <w:lang w:eastAsia="en-GB"/>
        </w:rPr>
        <w:t>II.II.1. Wyniki Prac Etapu II o</w:t>
      </w:r>
      <w:r w:rsidRPr="001246A6">
        <w:rPr>
          <w:rFonts w:cstheme="minorHAnsi"/>
          <w:color w:val="000000" w:themeColor="text1"/>
          <w:lang w:eastAsia="en-GB"/>
        </w:rPr>
        <w:t>raz przedstawieniu Raportu z Testów</w:t>
      </w:r>
      <w:r w:rsidRPr="001246A6">
        <w:rPr>
          <w:rFonts w:cstheme="minorHAnsi"/>
          <w:lang w:eastAsia="en-GB"/>
        </w:rPr>
        <w:t xml:space="preserve"> opisanych w punkcie I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.II.1 oraz 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I.II.2 Zamawiający dokonuje ich weryfikacji. </w:t>
      </w:r>
    </w:p>
    <w:p w14:paraId="6A671A1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060A6E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66EF5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07F8282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Pozytywny przyznaje się tym Wykonawcom, którzy dokonali/dostarczyli:</w:t>
      </w:r>
    </w:p>
    <w:p w14:paraId="5628938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DB00FC2" w14:textId="7E37B5AA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16597965" w14:textId="2E4CF8A1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Gwarancje Wykonawcy na 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0192CB2C" w14:textId="1150D109" w:rsidR="00E93D96" w:rsidRPr="001246A6" w:rsidRDefault="002C7A2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Raport z 15</w:t>
      </w:r>
      <w:r w:rsidR="00E93D96" w:rsidRPr="001246A6">
        <w:rPr>
          <w:rFonts w:cstheme="minorHAnsi"/>
          <w:lang w:eastAsia="en-GB"/>
        </w:rPr>
        <w:t xml:space="preserve"> dni Testów </w:t>
      </w:r>
      <w:r w:rsidR="00BE4798" w:rsidRPr="001246A6">
        <w:rPr>
          <w:rFonts w:cstheme="minorHAnsi"/>
          <w:lang w:eastAsia="en-GB"/>
        </w:rPr>
        <w:t>obrazujący pracę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BE4798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="00BE4798"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, </w:t>
      </w:r>
      <w:r w:rsidR="00BE4798" w:rsidRPr="001246A6">
        <w:rPr>
          <w:rFonts w:cstheme="minorHAnsi"/>
          <w:lang w:eastAsia="en-GB"/>
        </w:rPr>
        <w:t>wraz z interpretacją uzyskanych wyników</w:t>
      </w:r>
      <w:r w:rsidR="00E93D96" w:rsidRPr="001246A6">
        <w:rPr>
          <w:rFonts w:cstheme="minorHAnsi"/>
          <w:lang w:eastAsia="en-GB"/>
        </w:rPr>
        <w:t>.</w:t>
      </w:r>
    </w:p>
    <w:p w14:paraId="7789024A" w14:textId="3497FB88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</w:t>
      </w:r>
      <w:r w:rsidR="00BE4798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I.II.1. Wyniki Prac etapu II. </w:t>
      </w:r>
    </w:p>
    <w:p w14:paraId="5E29D0A3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D8805C1" w14:textId="4FF44995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Negatywny p</w:t>
      </w:r>
      <w:r w:rsidR="00BE4798" w:rsidRPr="001246A6">
        <w:rPr>
          <w:rFonts w:cstheme="minorHAnsi"/>
          <w:lang w:eastAsia="en-GB"/>
        </w:rPr>
        <w:t>rzyznaje się Wykonawcom, którzy n</w:t>
      </w:r>
      <w:r w:rsidRPr="001246A6">
        <w:rPr>
          <w:rFonts w:cstheme="minorHAnsi"/>
          <w:lang w:eastAsia="en-GB"/>
        </w:rPr>
        <w:t>ie wykonali/dostarczyli któregokolwiek z</w:t>
      </w:r>
      <w:r w:rsidR="00BE4798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 xml:space="preserve">punktów od 1 do 4 wymienionych powyżej. </w:t>
      </w:r>
    </w:p>
    <w:p w14:paraId="6D0F3813" w14:textId="77777777" w:rsidR="00E93D96" w:rsidRPr="001246A6" w:rsidRDefault="00E93D96" w:rsidP="005F6FB2">
      <w:pPr>
        <w:jc w:val="both"/>
        <w:rPr>
          <w:rFonts w:cstheme="minorHAnsi"/>
          <w:lang w:eastAsia="en-GB"/>
        </w:rPr>
      </w:pPr>
    </w:p>
    <w:sectPr w:rsidR="00E93D96" w:rsidRPr="001246A6" w:rsidSect="004B77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3A86F9" w16cex:dateUtc="2021-05-30T08:28:00Z"/>
  <w16cex:commentExtensible w16cex:durableId="245BE73A" w16cex:dateUtc="2021-05-28T20:03:00Z"/>
  <w16cex:commentExtensible w16cex:durableId="35EB50EF" w16cex:dateUtc="2021-05-29T23:58:00Z"/>
  <w16cex:commentExtensible w16cex:durableId="245BEB68" w16cex:dateUtc="2021-05-28T20:20:00Z"/>
  <w16cex:commentExtensible w16cex:durableId="245D343A" w16cex:dateUtc="2021-05-29T19:44:00Z"/>
  <w16cex:commentExtensible w16cex:durableId="32BBF088" w16cex:dateUtc="2021-05-30T00:08:00Z"/>
  <w16cex:commentExtensible w16cex:durableId="60D0AAAD" w16cex:dateUtc="2021-05-30T08:32:00Z"/>
  <w16cex:commentExtensible w16cex:durableId="66BC0A27" w16cex:dateUtc="2021-05-30T08:38:00Z"/>
  <w16cex:commentExtensible w16cex:durableId="0724E67A" w16cex:dateUtc="2021-05-30T08:35:00Z"/>
  <w16cex:commentExtensible w16cex:durableId="245F8A9C" w16cex:dateUtc="2021-05-31T14:17:00Z"/>
  <w16cex:commentExtensible w16cex:durableId="245BEDC7" w16cex:dateUtc="2021-05-28T20:31:00Z"/>
  <w16cex:commentExtensible w16cex:durableId="7797A74D" w16cex:dateUtc="2021-05-30T00:44:00Z"/>
  <w16cex:commentExtensible w16cex:durableId="245BEFB6" w16cex:dateUtc="2021-05-28T20:39:00Z"/>
  <w16cex:commentExtensible w16cex:durableId="0BC14DD3" w16cex:dateUtc="2021-05-30T00:46:00Z"/>
  <w16cex:commentExtensible w16cex:durableId="245FECC1" w16cex:dateUtc="2021-05-31T21:16:00Z"/>
  <w16cex:commentExtensible w16cex:durableId="245D30BB" w16cex:dateUtc="2021-05-29T19:29:00Z"/>
  <w16cex:commentExtensible w16cex:durableId="289B9F7E" w16cex:dateUtc="2021-05-30T00:50:00Z"/>
  <w16cex:commentExtensible w16cex:durableId="17895542" w16cex:dateUtc="2021-05-30T08:56:00Z"/>
  <w16cex:commentExtensible w16cex:durableId="245D3782" w16cex:dateUtc="2021-05-29T19:58:00Z"/>
  <w16cex:commentExtensible w16cex:durableId="08FBF6B4" w16cex:dateUtc="2021-05-30T00:53:00Z"/>
  <w16cex:commentExtensible w16cex:durableId="245D3294" w16cex:dateUtc="2021-05-29T19:37:00Z"/>
  <w16cex:commentExtensible w16cex:durableId="6168780F" w16cex:dateUtc="2021-05-30T00:55:00Z"/>
  <w16cex:commentExtensible w16cex:durableId="245BEC53" w16cex:dateUtc="2021-05-28T20:25:00Z"/>
  <w16cex:commentExtensible w16cex:durableId="53E44131" w16cex:dateUtc="2021-05-30T00:56:00Z"/>
  <w16cex:commentExtensible w16cex:durableId="5A4204AD" w16cex:dateUtc="2021-05-30T08:57:00Z"/>
  <w16cex:commentExtensible w16cex:durableId="245D3469" w16cex:dateUtc="2021-05-29T19:45:00Z"/>
  <w16cex:commentExtensible w16cex:durableId="245D3492" w16cex:dateUtc="2021-05-29T19:45:00Z"/>
  <w16cex:commentExtensible w16cex:durableId="245D3671" w16cex:dateUtc="2021-05-29T19:53:00Z"/>
  <w16cex:commentExtensible w16cex:durableId="245D37B6" w16cex:dateUtc="2021-05-29T19:59:00Z"/>
  <w16cex:commentExtensible w16cex:durableId="17874BD4" w16cex:dateUtc="2021-05-30T01:08:00Z"/>
  <w16cex:commentExtensible w16cex:durableId="245D3856" w16cex:dateUtc="2021-05-29T20:01:00Z"/>
  <w16cex:commentExtensible w16cex:durableId="5ED5B08E" w16cex:dateUtc="2021-05-31T21:44:10.2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6E55AB3" w16cid:durableId="6F3A86F9"/>
  <w16cid:commentId w16cid:paraId="64F1C955" w16cid:durableId="245BE73A"/>
  <w16cid:commentId w16cid:paraId="522B22FE" w16cid:durableId="35EB50EF"/>
  <w16cid:commentId w16cid:paraId="0998373F" w16cid:durableId="53ABE194"/>
  <w16cid:commentId w16cid:paraId="5DD0A02C" w16cid:durableId="245BEB68"/>
  <w16cid:commentId w16cid:paraId="21440080" w16cid:durableId="245D343A"/>
  <w16cid:commentId w16cid:paraId="207E8744" w16cid:durableId="32BBF088"/>
  <w16cid:commentId w16cid:paraId="6212D5A2" w16cid:durableId="60D0AAAD"/>
  <w16cid:commentId w16cid:paraId="7198AE16" w16cid:durableId="66BC0A27"/>
  <w16cid:commentId w16cid:paraId="596CAFBD" w16cid:durableId="0724E67A"/>
  <w16cid:commentId w16cid:paraId="077148DA" w16cid:durableId="245F8A9C"/>
  <w16cid:commentId w16cid:paraId="60F7646C" w16cid:durableId="245BEDC7"/>
  <w16cid:commentId w16cid:paraId="1A0CC3B8" w16cid:durableId="7797A74D"/>
  <w16cid:commentId w16cid:paraId="7AE32B43" w16cid:durableId="35A5CC71"/>
  <w16cid:commentId w16cid:paraId="7F866DBC" w16cid:durableId="6EAE4DDB"/>
  <w16cid:commentId w16cid:paraId="36B13558" w16cid:durableId="245BEFB6"/>
  <w16cid:commentId w16cid:paraId="44F7A6F6" w16cid:durableId="0BC14DD3"/>
  <w16cid:commentId w16cid:paraId="2D2DC236" w16cid:durableId="245FECC1"/>
  <w16cid:commentId w16cid:paraId="3F479734" w16cid:durableId="245D30BB"/>
  <w16cid:commentId w16cid:paraId="423BE0AF" w16cid:durableId="289B9F7E"/>
  <w16cid:commentId w16cid:paraId="26A627A6" w16cid:durableId="76391999"/>
  <w16cid:commentId w16cid:paraId="7317DCCC" w16cid:durableId="17895542"/>
  <w16cid:commentId w16cid:paraId="7F256792" w16cid:durableId="245D3782"/>
  <w16cid:commentId w16cid:paraId="6DDD59BF" w16cid:durableId="08FBF6B4"/>
  <w16cid:commentId w16cid:paraId="639482FF" w16cid:durableId="245D3294"/>
  <w16cid:commentId w16cid:paraId="42583132" w16cid:durableId="6168780F"/>
  <w16cid:commentId w16cid:paraId="3D3DFDC6" w16cid:durableId="245BEC53"/>
  <w16cid:commentId w16cid:paraId="67DA4D56" w16cid:durableId="53E44131"/>
  <w16cid:commentId w16cid:paraId="6A51A1F9" w16cid:durableId="73891F6A"/>
  <w16cid:commentId w16cid:paraId="4977D810" w16cid:durableId="5A4204AD"/>
  <w16cid:commentId w16cid:paraId="26B765FB" w16cid:durableId="245D3469"/>
  <w16cid:commentId w16cid:paraId="4D83CA17" w16cid:durableId="245D3492"/>
  <w16cid:commentId w16cid:paraId="3BE14985" w16cid:durableId="3EAD01BE"/>
  <w16cid:commentId w16cid:paraId="4CCE4D01" w16cid:durableId="39E28F1E"/>
  <w16cid:commentId w16cid:paraId="755F5E46" w16cid:durableId="245D3671"/>
  <w16cid:commentId w16cid:paraId="1CF10A41" w16cid:durableId="245D37B6"/>
  <w16cid:commentId w16cid:paraId="7DBAB62B" w16cid:durableId="17874BD4"/>
  <w16cid:commentId w16cid:paraId="4F4F0F6A" w16cid:durableId="245D3856"/>
  <w16cid:commentId w16cid:paraId="093D545C" w16cid:durableId="5ED5B0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223E4" w14:textId="77777777" w:rsidR="001A7388" w:rsidRDefault="001A7388" w:rsidP="004F7003">
      <w:r>
        <w:separator/>
      </w:r>
    </w:p>
    <w:p w14:paraId="1C47A531" w14:textId="77777777" w:rsidR="001A7388" w:rsidRDefault="001A7388"/>
  </w:endnote>
  <w:endnote w:type="continuationSeparator" w:id="0">
    <w:p w14:paraId="20C50DF0" w14:textId="77777777" w:rsidR="001A7388" w:rsidRDefault="001A7388" w:rsidP="004F7003">
      <w:r>
        <w:continuationSeparator/>
      </w:r>
    </w:p>
    <w:p w14:paraId="42B4811C" w14:textId="77777777" w:rsidR="001A7388" w:rsidRDefault="001A7388"/>
  </w:endnote>
  <w:endnote w:type="continuationNotice" w:id="1">
    <w:p w14:paraId="5AF9DE61" w14:textId="77777777" w:rsidR="001A7388" w:rsidRDefault="001A7388"/>
    <w:p w14:paraId="3ED51D9C" w14:textId="77777777" w:rsidR="001A7388" w:rsidRDefault="001A7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32330" w14:textId="77777777" w:rsidR="007E6A6D" w:rsidRDefault="007E6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60F1A267" w:rsidR="001246A6" w:rsidRPr="00B64DBA" w:rsidRDefault="001246A6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A53552">
      <w:rPr>
        <w:rFonts w:ascii="Calibri Light" w:hAnsi="Calibri Light" w:cs="Calibri Light"/>
        <w:b/>
        <w:bCs/>
        <w:noProof/>
        <w:sz w:val="20"/>
        <w:szCs w:val="20"/>
      </w:rPr>
      <w:t>59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A53552">
      <w:rPr>
        <w:rFonts w:ascii="Calibri Light" w:hAnsi="Calibri Light" w:cs="Calibri Light"/>
        <w:b/>
        <w:bCs/>
        <w:noProof/>
        <w:sz w:val="20"/>
        <w:szCs w:val="20"/>
      </w:rPr>
      <w:t>59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9FEC42C" w:rsidR="001246A6" w:rsidRDefault="001246A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D88A" w14:textId="77777777" w:rsidR="007E6A6D" w:rsidRDefault="007E6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A29FC" w14:textId="77777777" w:rsidR="001A7388" w:rsidRDefault="001A7388" w:rsidP="004F7003">
      <w:r>
        <w:separator/>
      </w:r>
    </w:p>
    <w:p w14:paraId="7D099D5B" w14:textId="77777777" w:rsidR="001A7388" w:rsidRDefault="001A7388"/>
  </w:footnote>
  <w:footnote w:type="continuationSeparator" w:id="0">
    <w:p w14:paraId="5173CC30" w14:textId="77777777" w:rsidR="001A7388" w:rsidRDefault="001A7388" w:rsidP="004F7003">
      <w:r>
        <w:continuationSeparator/>
      </w:r>
    </w:p>
    <w:p w14:paraId="626D325D" w14:textId="77777777" w:rsidR="001A7388" w:rsidRDefault="001A7388"/>
  </w:footnote>
  <w:footnote w:type="continuationNotice" w:id="1">
    <w:p w14:paraId="25360671" w14:textId="77777777" w:rsidR="001A7388" w:rsidRDefault="001A7388"/>
    <w:p w14:paraId="24A1D600" w14:textId="77777777" w:rsidR="001A7388" w:rsidRDefault="001A73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80E5" w14:textId="77777777" w:rsidR="007E6A6D" w:rsidRDefault="007E6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25A94" w14:textId="77777777" w:rsidR="007E6A6D" w:rsidRDefault="007E6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246A6" w14:paraId="7802108B" w14:textId="77777777" w:rsidTr="5671E4B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246A6" w14:paraId="0138B6D0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35C6E0" w14:textId="77777777" w:rsidR="001246A6" w:rsidRDefault="001246A6" w:rsidP="001246A6">
                <w:pPr>
                  <w:spacing w:before="26"/>
                  <w:ind w:left="20" w:right="-134"/>
                  <w:rPr>
                    <w:lang w:bidi="ar-SA"/>
                  </w:rPr>
                </w:pPr>
                <w:bookmarkStart w:id="8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1B6236" w14:textId="77777777" w:rsidR="001246A6" w:rsidRDefault="001246A6" w:rsidP="001246A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935534" w14:textId="77777777" w:rsidR="001246A6" w:rsidRDefault="001246A6" w:rsidP="001246A6">
                <w:pPr>
                  <w:jc w:val="center"/>
                </w:pPr>
              </w:p>
            </w:tc>
          </w:tr>
        </w:tbl>
        <w:p w14:paraId="77C9F40B" w14:textId="05BC0044" w:rsidR="001246A6" w:rsidRDefault="5671E4B9" w:rsidP="001246A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79E54284" wp14:editId="1880B353">
                <wp:extent cx="5486400" cy="323850"/>
                <wp:effectExtent l="0" t="0" r="0" b="0"/>
                <wp:docPr id="2" name="Obraz 2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A449D4" w14:textId="77777777" w:rsidR="001246A6" w:rsidRDefault="001246A6" w:rsidP="001246A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3846021" w14:textId="77777777" w:rsidR="007E6A6D" w:rsidRPr="007E6A6D" w:rsidRDefault="007E6A6D" w:rsidP="007E6A6D">
          <w:pPr>
            <w:tabs>
              <w:tab w:val="center" w:pos="4536"/>
              <w:tab w:val="right" w:pos="9072"/>
            </w:tabs>
            <w:jc w:val="center"/>
            <w:rPr>
              <w:rFonts w:eastAsia="Calibri" w:cs="Arial"/>
              <w:szCs w:val="22"/>
              <w:lang w:bidi="ar-SA"/>
            </w:rPr>
          </w:pPr>
          <w:r w:rsidRPr="007E6A6D">
            <w:rPr>
              <w:rFonts w:eastAsia="Calibri" w:cs="Arial"/>
              <w:i/>
              <w:sz w:val="15"/>
              <w:szCs w:val="15"/>
              <w:lang w:bidi="ar-SA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83"/>
        <w:p w14:paraId="4EB10462" w14:textId="2BEA3873" w:rsidR="001246A6" w:rsidRDefault="001246A6" w:rsidP="001246A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5B4FBCF" w14:textId="3AC48A38" w:rsidR="001246A6" w:rsidRDefault="001246A6" w:rsidP="0004505F">
    <w:pPr>
      <w:pStyle w:val="Nagwek"/>
      <w:tabs>
        <w:tab w:val="clear" w:pos="4513"/>
        <w:tab w:val="clear" w:pos="9026"/>
        <w:tab w:val="left" w:pos="1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8B0"/>
    <w:multiLevelType w:val="hybridMultilevel"/>
    <w:tmpl w:val="23E8FB2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A2C34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1243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75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3503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54935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A9230F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4B61"/>
    <w:multiLevelType w:val="hybridMultilevel"/>
    <w:tmpl w:val="303AAB1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501278"/>
    <w:multiLevelType w:val="hybridMultilevel"/>
    <w:tmpl w:val="4E14A74C"/>
    <w:lvl w:ilvl="0" w:tplc="87E25C14">
      <w:start w:val="1"/>
      <w:numFmt w:val="decimal"/>
      <w:pStyle w:val="Nagwek1"/>
      <w:lvlText w:val="%1."/>
      <w:lvlJc w:val="left"/>
      <w:pPr>
        <w:ind w:left="720" w:hanging="360"/>
      </w:pPr>
      <w:rPr>
        <w:b/>
        <w:color w:val="C5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14C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AE39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B84AB4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93BFC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D7C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D54676"/>
    <w:multiLevelType w:val="hybridMultilevel"/>
    <w:tmpl w:val="D86C310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8023F0"/>
    <w:multiLevelType w:val="hybridMultilevel"/>
    <w:tmpl w:val="C12E75A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B734A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13ABE"/>
    <w:multiLevelType w:val="hybridMultilevel"/>
    <w:tmpl w:val="A46C64D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C9706A"/>
    <w:multiLevelType w:val="hybridMultilevel"/>
    <w:tmpl w:val="E8A6EE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166BD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B90C8B"/>
    <w:multiLevelType w:val="hybridMultilevel"/>
    <w:tmpl w:val="AE92BF3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C84A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AF7A19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B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E802EB"/>
    <w:multiLevelType w:val="hybridMultilevel"/>
    <w:tmpl w:val="523093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559C0"/>
    <w:multiLevelType w:val="hybridMultilevel"/>
    <w:tmpl w:val="A988676A"/>
    <w:lvl w:ilvl="0" w:tplc="6D388E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B70B1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C4E64"/>
    <w:multiLevelType w:val="hybridMultilevel"/>
    <w:tmpl w:val="2E223E4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31132C"/>
    <w:multiLevelType w:val="hybridMultilevel"/>
    <w:tmpl w:val="FC526C6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3152D3"/>
    <w:multiLevelType w:val="hybridMultilevel"/>
    <w:tmpl w:val="73FE73B6"/>
    <w:lvl w:ilvl="0" w:tplc="6D388EC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23856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25E9D"/>
    <w:multiLevelType w:val="hybridMultilevel"/>
    <w:tmpl w:val="3C54C6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F1C80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806E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AB276A3"/>
    <w:multiLevelType w:val="hybridMultilevel"/>
    <w:tmpl w:val="16F2810C"/>
    <w:lvl w:ilvl="0" w:tplc="0A023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845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8F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CD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3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707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4B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47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ACA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B1B4A"/>
    <w:multiLevelType w:val="multilevel"/>
    <w:tmpl w:val="59A21D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E8A0472"/>
    <w:multiLevelType w:val="hybridMultilevel"/>
    <w:tmpl w:val="6240C12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043386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13D4E"/>
    <w:multiLevelType w:val="multilevel"/>
    <w:tmpl w:val="15247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DB2D14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82F0E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BF2D5C"/>
    <w:multiLevelType w:val="multilevel"/>
    <w:tmpl w:val="9E84C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3DA418A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3386E"/>
    <w:multiLevelType w:val="hybridMultilevel"/>
    <w:tmpl w:val="1DC458D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2C3414"/>
    <w:multiLevelType w:val="hybridMultilevel"/>
    <w:tmpl w:val="4AAE6A4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C35B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53"/>
  </w:num>
  <w:num w:numId="3">
    <w:abstractNumId w:val="34"/>
  </w:num>
  <w:num w:numId="4">
    <w:abstractNumId w:val="11"/>
  </w:num>
  <w:num w:numId="5">
    <w:abstractNumId w:val="32"/>
  </w:num>
  <w:num w:numId="6">
    <w:abstractNumId w:val="60"/>
  </w:num>
  <w:num w:numId="7">
    <w:abstractNumId w:val="2"/>
  </w:num>
  <w:num w:numId="8">
    <w:abstractNumId w:val="57"/>
  </w:num>
  <w:num w:numId="9">
    <w:abstractNumId w:val="51"/>
  </w:num>
  <w:num w:numId="10">
    <w:abstractNumId w:val="18"/>
  </w:num>
  <w:num w:numId="11">
    <w:abstractNumId w:val="14"/>
  </w:num>
  <w:num w:numId="12">
    <w:abstractNumId w:val="13"/>
  </w:num>
  <w:num w:numId="13">
    <w:abstractNumId w:val="20"/>
  </w:num>
  <w:num w:numId="14">
    <w:abstractNumId w:val="23"/>
  </w:num>
  <w:num w:numId="15">
    <w:abstractNumId w:val="30"/>
  </w:num>
  <w:num w:numId="16">
    <w:abstractNumId w:val="50"/>
  </w:num>
  <w:num w:numId="17">
    <w:abstractNumId w:val="0"/>
  </w:num>
  <w:num w:numId="18">
    <w:abstractNumId w:val="12"/>
  </w:num>
  <w:num w:numId="19">
    <w:abstractNumId w:val="54"/>
  </w:num>
  <w:num w:numId="20">
    <w:abstractNumId w:val="52"/>
  </w:num>
  <w:num w:numId="21">
    <w:abstractNumId w:val="15"/>
  </w:num>
  <w:num w:numId="22">
    <w:abstractNumId w:val="9"/>
  </w:num>
  <w:num w:numId="23">
    <w:abstractNumId w:val="5"/>
  </w:num>
  <w:num w:numId="24">
    <w:abstractNumId w:val="56"/>
  </w:num>
  <w:num w:numId="25">
    <w:abstractNumId w:val="55"/>
  </w:num>
  <w:num w:numId="26">
    <w:abstractNumId w:val="27"/>
  </w:num>
  <w:num w:numId="27">
    <w:abstractNumId w:val="39"/>
  </w:num>
  <w:num w:numId="28">
    <w:abstractNumId w:val="25"/>
  </w:num>
  <w:num w:numId="29">
    <w:abstractNumId w:val="19"/>
  </w:num>
  <w:num w:numId="30">
    <w:abstractNumId w:val="6"/>
  </w:num>
  <w:num w:numId="31">
    <w:abstractNumId w:val="31"/>
  </w:num>
  <w:num w:numId="32">
    <w:abstractNumId w:val="42"/>
  </w:num>
  <w:num w:numId="33">
    <w:abstractNumId w:val="10"/>
  </w:num>
  <w:num w:numId="34">
    <w:abstractNumId w:val="59"/>
  </w:num>
  <w:num w:numId="35">
    <w:abstractNumId w:val="37"/>
  </w:num>
  <w:num w:numId="36">
    <w:abstractNumId w:val="24"/>
  </w:num>
  <w:num w:numId="37">
    <w:abstractNumId w:val="41"/>
  </w:num>
  <w:num w:numId="38">
    <w:abstractNumId w:val="28"/>
  </w:num>
  <w:num w:numId="39">
    <w:abstractNumId w:val="35"/>
  </w:num>
  <w:num w:numId="40">
    <w:abstractNumId w:val="33"/>
  </w:num>
  <w:num w:numId="41">
    <w:abstractNumId w:val="29"/>
  </w:num>
  <w:num w:numId="42">
    <w:abstractNumId w:val="1"/>
  </w:num>
  <w:num w:numId="43">
    <w:abstractNumId w:val="45"/>
  </w:num>
  <w:num w:numId="44">
    <w:abstractNumId w:val="21"/>
  </w:num>
  <w:num w:numId="45">
    <w:abstractNumId w:val="58"/>
  </w:num>
  <w:num w:numId="46">
    <w:abstractNumId w:val="43"/>
  </w:num>
  <w:num w:numId="47">
    <w:abstractNumId w:val="38"/>
  </w:num>
  <w:num w:numId="48">
    <w:abstractNumId w:val="17"/>
  </w:num>
  <w:num w:numId="49">
    <w:abstractNumId w:val="36"/>
  </w:num>
  <w:num w:numId="50">
    <w:abstractNumId w:val="4"/>
  </w:num>
  <w:num w:numId="51">
    <w:abstractNumId w:val="46"/>
  </w:num>
  <w:num w:numId="52">
    <w:abstractNumId w:val="61"/>
  </w:num>
  <w:num w:numId="53">
    <w:abstractNumId w:val="26"/>
  </w:num>
  <w:num w:numId="54">
    <w:abstractNumId w:val="7"/>
  </w:num>
  <w:num w:numId="55">
    <w:abstractNumId w:val="44"/>
  </w:num>
  <w:num w:numId="56">
    <w:abstractNumId w:val="48"/>
  </w:num>
  <w:num w:numId="57">
    <w:abstractNumId w:val="22"/>
  </w:num>
  <w:num w:numId="58">
    <w:abstractNumId w:val="8"/>
  </w:num>
  <w:num w:numId="59">
    <w:abstractNumId w:val="3"/>
  </w:num>
  <w:num w:numId="60">
    <w:abstractNumId w:val="40"/>
  </w:num>
  <w:num w:numId="61">
    <w:abstractNumId w:val="16"/>
  </w:num>
  <w:num w:numId="62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20E"/>
    <w:rsid w:val="00002C2D"/>
    <w:rsid w:val="000034C0"/>
    <w:rsid w:val="000038DE"/>
    <w:rsid w:val="00006669"/>
    <w:rsid w:val="00006929"/>
    <w:rsid w:val="00006C1D"/>
    <w:rsid w:val="00006F57"/>
    <w:rsid w:val="0001013F"/>
    <w:rsid w:val="00011182"/>
    <w:rsid w:val="00011829"/>
    <w:rsid w:val="00011F52"/>
    <w:rsid w:val="00012C9A"/>
    <w:rsid w:val="00012EB1"/>
    <w:rsid w:val="0001394D"/>
    <w:rsid w:val="0001532B"/>
    <w:rsid w:val="00015F9A"/>
    <w:rsid w:val="000162C3"/>
    <w:rsid w:val="00017215"/>
    <w:rsid w:val="0001782E"/>
    <w:rsid w:val="000203B1"/>
    <w:rsid w:val="000203BF"/>
    <w:rsid w:val="000213C3"/>
    <w:rsid w:val="000227DB"/>
    <w:rsid w:val="00022BD7"/>
    <w:rsid w:val="000239B3"/>
    <w:rsid w:val="00024797"/>
    <w:rsid w:val="00024FB6"/>
    <w:rsid w:val="0002535A"/>
    <w:rsid w:val="000258B0"/>
    <w:rsid w:val="0002624F"/>
    <w:rsid w:val="0002707E"/>
    <w:rsid w:val="000271E1"/>
    <w:rsid w:val="00027E39"/>
    <w:rsid w:val="00032CAD"/>
    <w:rsid w:val="000349F4"/>
    <w:rsid w:val="00034BAC"/>
    <w:rsid w:val="00035188"/>
    <w:rsid w:val="00035DFE"/>
    <w:rsid w:val="000360FD"/>
    <w:rsid w:val="000365EB"/>
    <w:rsid w:val="00037059"/>
    <w:rsid w:val="00040088"/>
    <w:rsid w:val="00040126"/>
    <w:rsid w:val="00040823"/>
    <w:rsid w:val="00042AEE"/>
    <w:rsid w:val="00043252"/>
    <w:rsid w:val="000433B2"/>
    <w:rsid w:val="00043F62"/>
    <w:rsid w:val="000449D1"/>
    <w:rsid w:val="00044E7A"/>
    <w:rsid w:val="0004505F"/>
    <w:rsid w:val="0004538A"/>
    <w:rsid w:val="00045636"/>
    <w:rsid w:val="000456D2"/>
    <w:rsid w:val="0004659D"/>
    <w:rsid w:val="0004752C"/>
    <w:rsid w:val="00050891"/>
    <w:rsid w:val="00053126"/>
    <w:rsid w:val="00053A6E"/>
    <w:rsid w:val="000542AA"/>
    <w:rsid w:val="0005460E"/>
    <w:rsid w:val="00054F5C"/>
    <w:rsid w:val="0005634F"/>
    <w:rsid w:val="00056F02"/>
    <w:rsid w:val="0005740B"/>
    <w:rsid w:val="0005792C"/>
    <w:rsid w:val="00057A9C"/>
    <w:rsid w:val="000604DC"/>
    <w:rsid w:val="00061077"/>
    <w:rsid w:val="00061899"/>
    <w:rsid w:val="00061EF8"/>
    <w:rsid w:val="00062E1D"/>
    <w:rsid w:val="0006397C"/>
    <w:rsid w:val="00063CE9"/>
    <w:rsid w:val="00064BE8"/>
    <w:rsid w:val="000652D3"/>
    <w:rsid w:val="00066220"/>
    <w:rsid w:val="00066728"/>
    <w:rsid w:val="000677FC"/>
    <w:rsid w:val="00070671"/>
    <w:rsid w:val="00070B59"/>
    <w:rsid w:val="00071479"/>
    <w:rsid w:val="00071B36"/>
    <w:rsid w:val="00072C84"/>
    <w:rsid w:val="00073C4D"/>
    <w:rsid w:val="00073E84"/>
    <w:rsid w:val="00074AE4"/>
    <w:rsid w:val="0007663E"/>
    <w:rsid w:val="00077081"/>
    <w:rsid w:val="000770A6"/>
    <w:rsid w:val="00077276"/>
    <w:rsid w:val="000772CE"/>
    <w:rsid w:val="00077E45"/>
    <w:rsid w:val="00080317"/>
    <w:rsid w:val="000807B1"/>
    <w:rsid w:val="0008369B"/>
    <w:rsid w:val="000836A0"/>
    <w:rsid w:val="000836B6"/>
    <w:rsid w:val="00083C10"/>
    <w:rsid w:val="000850A7"/>
    <w:rsid w:val="000852AF"/>
    <w:rsid w:val="00085BB2"/>
    <w:rsid w:val="00086219"/>
    <w:rsid w:val="00086730"/>
    <w:rsid w:val="0008737C"/>
    <w:rsid w:val="00090703"/>
    <w:rsid w:val="00090BCD"/>
    <w:rsid w:val="000913EA"/>
    <w:rsid w:val="00091A05"/>
    <w:rsid w:val="00091A67"/>
    <w:rsid w:val="00092720"/>
    <w:rsid w:val="00092916"/>
    <w:rsid w:val="0009293D"/>
    <w:rsid w:val="00092B16"/>
    <w:rsid w:val="00092E4D"/>
    <w:rsid w:val="00093886"/>
    <w:rsid w:val="00093899"/>
    <w:rsid w:val="00094039"/>
    <w:rsid w:val="00094513"/>
    <w:rsid w:val="00094DE3"/>
    <w:rsid w:val="00096452"/>
    <w:rsid w:val="0009760D"/>
    <w:rsid w:val="000A0BCE"/>
    <w:rsid w:val="000A104B"/>
    <w:rsid w:val="000A1791"/>
    <w:rsid w:val="000A1C6B"/>
    <w:rsid w:val="000A31C8"/>
    <w:rsid w:val="000A3B0E"/>
    <w:rsid w:val="000A4A52"/>
    <w:rsid w:val="000A4BDB"/>
    <w:rsid w:val="000A65D0"/>
    <w:rsid w:val="000A7A76"/>
    <w:rsid w:val="000B07C2"/>
    <w:rsid w:val="000B289D"/>
    <w:rsid w:val="000B396D"/>
    <w:rsid w:val="000B3C7F"/>
    <w:rsid w:val="000B3D32"/>
    <w:rsid w:val="000B43A2"/>
    <w:rsid w:val="000B4434"/>
    <w:rsid w:val="000B64EC"/>
    <w:rsid w:val="000B6919"/>
    <w:rsid w:val="000B6998"/>
    <w:rsid w:val="000B7926"/>
    <w:rsid w:val="000C0552"/>
    <w:rsid w:val="000C1E3F"/>
    <w:rsid w:val="000C28DF"/>
    <w:rsid w:val="000C30E1"/>
    <w:rsid w:val="000C3402"/>
    <w:rsid w:val="000C4839"/>
    <w:rsid w:val="000C4BFA"/>
    <w:rsid w:val="000C4D13"/>
    <w:rsid w:val="000C5938"/>
    <w:rsid w:val="000C7547"/>
    <w:rsid w:val="000C796C"/>
    <w:rsid w:val="000D3494"/>
    <w:rsid w:val="000D44F7"/>
    <w:rsid w:val="000D4A22"/>
    <w:rsid w:val="000D5C8D"/>
    <w:rsid w:val="000E08BA"/>
    <w:rsid w:val="000E2328"/>
    <w:rsid w:val="000E23E8"/>
    <w:rsid w:val="000E342D"/>
    <w:rsid w:val="000E3E69"/>
    <w:rsid w:val="000E4735"/>
    <w:rsid w:val="000E4AB0"/>
    <w:rsid w:val="000E53EF"/>
    <w:rsid w:val="000E5825"/>
    <w:rsid w:val="000E5B89"/>
    <w:rsid w:val="000E63C1"/>
    <w:rsid w:val="000F0019"/>
    <w:rsid w:val="000F0240"/>
    <w:rsid w:val="000F0664"/>
    <w:rsid w:val="000F0F17"/>
    <w:rsid w:val="000F3DA1"/>
    <w:rsid w:val="000F4404"/>
    <w:rsid w:val="000F450D"/>
    <w:rsid w:val="000F45F9"/>
    <w:rsid w:val="000F5601"/>
    <w:rsid w:val="000F5A76"/>
    <w:rsid w:val="000F5EB3"/>
    <w:rsid w:val="000F66B0"/>
    <w:rsid w:val="000F6CDF"/>
    <w:rsid w:val="000F6E3F"/>
    <w:rsid w:val="000F7081"/>
    <w:rsid w:val="000F73AB"/>
    <w:rsid w:val="0010199B"/>
    <w:rsid w:val="00101AF0"/>
    <w:rsid w:val="00101FD9"/>
    <w:rsid w:val="00102373"/>
    <w:rsid w:val="00102928"/>
    <w:rsid w:val="0010518B"/>
    <w:rsid w:val="001053F0"/>
    <w:rsid w:val="00105491"/>
    <w:rsid w:val="001064EF"/>
    <w:rsid w:val="00106513"/>
    <w:rsid w:val="00106CE8"/>
    <w:rsid w:val="00107925"/>
    <w:rsid w:val="0010799A"/>
    <w:rsid w:val="00107FAF"/>
    <w:rsid w:val="0011006C"/>
    <w:rsid w:val="00110133"/>
    <w:rsid w:val="001101AE"/>
    <w:rsid w:val="001104B1"/>
    <w:rsid w:val="00111981"/>
    <w:rsid w:val="00111B7D"/>
    <w:rsid w:val="001136C9"/>
    <w:rsid w:val="00113707"/>
    <w:rsid w:val="00113AFF"/>
    <w:rsid w:val="00114116"/>
    <w:rsid w:val="00114E8A"/>
    <w:rsid w:val="0011561A"/>
    <w:rsid w:val="00115727"/>
    <w:rsid w:val="0011692E"/>
    <w:rsid w:val="00117A57"/>
    <w:rsid w:val="00120870"/>
    <w:rsid w:val="00121426"/>
    <w:rsid w:val="001216B5"/>
    <w:rsid w:val="001221EE"/>
    <w:rsid w:val="001222BF"/>
    <w:rsid w:val="00122952"/>
    <w:rsid w:val="0012300F"/>
    <w:rsid w:val="001239E3"/>
    <w:rsid w:val="001246A6"/>
    <w:rsid w:val="00125029"/>
    <w:rsid w:val="001254CA"/>
    <w:rsid w:val="0012588D"/>
    <w:rsid w:val="00125F05"/>
    <w:rsid w:val="001267E6"/>
    <w:rsid w:val="001279BC"/>
    <w:rsid w:val="00127BE1"/>
    <w:rsid w:val="0013013B"/>
    <w:rsid w:val="0013029A"/>
    <w:rsid w:val="00131A54"/>
    <w:rsid w:val="001326CF"/>
    <w:rsid w:val="001326EA"/>
    <w:rsid w:val="0013291D"/>
    <w:rsid w:val="001339FF"/>
    <w:rsid w:val="00136A10"/>
    <w:rsid w:val="00136EE9"/>
    <w:rsid w:val="00137210"/>
    <w:rsid w:val="0013770F"/>
    <w:rsid w:val="00137C41"/>
    <w:rsid w:val="0014051F"/>
    <w:rsid w:val="001405E2"/>
    <w:rsid w:val="00141266"/>
    <w:rsid w:val="00142141"/>
    <w:rsid w:val="00143012"/>
    <w:rsid w:val="001435D4"/>
    <w:rsid w:val="00143E24"/>
    <w:rsid w:val="00143EB9"/>
    <w:rsid w:val="00144F19"/>
    <w:rsid w:val="00145ACA"/>
    <w:rsid w:val="0014627F"/>
    <w:rsid w:val="00146BB7"/>
    <w:rsid w:val="001503E1"/>
    <w:rsid w:val="00150D7C"/>
    <w:rsid w:val="00150FCB"/>
    <w:rsid w:val="0015100E"/>
    <w:rsid w:val="001510B1"/>
    <w:rsid w:val="00154548"/>
    <w:rsid w:val="00156437"/>
    <w:rsid w:val="00156714"/>
    <w:rsid w:val="00156906"/>
    <w:rsid w:val="00156D37"/>
    <w:rsid w:val="001578F2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4FD6"/>
    <w:rsid w:val="00165306"/>
    <w:rsid w:val="001666D2"/>
    <w:rsid w:val="00166EEA"/>
    <w:rsid w:val="00167078"/>
    <w:rsid w:val="00167770"/>
    <w:rsid w:val="00167DA5"/>
    <w:rsid w:val="001701E5"/>
    <w:rsid w:val="001703FC"/>
    <w:rsid w:val="00170517"/>
    <w:rsid w:val="00173A05"/>
    <w:rsid w:val="001743E5"/>
    <w:rsid w:val="001746FE"/>
    <w:rsid w:val="00174B32"/>
    <w:rsid w:val="001753FC"/>
    <w:rsid w:val="00175702"/>
    <w:rsid w:val="00176B5A"/>
    <w:rsid w:val="001772A5"/>
    <w:rsid w:val="001779B5"/>
    <w:rsid w:val="0018292E"/>
    <w:rsid w:val="0018447C"/>
    <w:rsid w:val="00184CAF"/>
    <w:rsid w:val="00186AA2"/>
    <w:rsid w:val="00186F65"/>
    <w:rsid w:val="00187B63"/>
    <w:rsid w:val="00190706"/>
    <w:rsid w:val="00190A43"/>
    <w:rsid w:val="00191D71"/>
    <w:rsid w:val="001934EB"/>
    <w:rsid w:val="00193A80"/>
    <w:rsid w:val="001941A4"/>
    <w:rsid w:val="00194E1E"/>
    <w:rsid w:val="001963AB"/>
    <w:rsid w:val="001967D8"/>
    <w:rsid w:val="00196F6C"/>
    <w:rsid w:val="001A0DE1"/>
    <w:rsid w:val="001A1722"/>
    <w:rsid w:val="001A1ABE"/>
    <w:rsid w:val="001A2C37"/>
    <w:rsid w:val="001A3675"/>
    <w:rsid w:val="001A37CA"/>
    <w:rsid w:val="001A487C"/>
    <w:rsid w:val="001A50D2"/>
    <w:rsid w:val="001A5C9F"/>
    <w:rsid w:val="001A6983"/>
    <w:rsid w:val="001A6B36"/>
    <w:rsid w:val="001A6E10"/>
    <w:rsid w:val="001A7210"/>
    <w:rsid w:val="001A7388"/>
    <w:rsid w:val="001B005D"/>
    <w:rsid w:val="001B19DC"/>
    <w:rsid w:val="001B1B94"/>
    <w:rsid w:val="001B1FDE"/>
    <w:rsid w:val="001B28D4"/>
    <w:rsid w:val="001B2C5A"/>
    <w:rsid w:val="001B352F"/>
    <w:rsid w:val="001B35CA"/>
    <w:rsid w:val="001B3952"/>
    <w:rsid w:val="001B4EA1"/>
    <w:rsid w:val="001B53FF"/>
    <w:rsid w:val="001B63BB"/>
    <w:rsid w:val="001B6B9B"/>
    <w:rsid w:val="001B6EA7"/>
    <w:rsid w:val="001C0F20"/>
    <w:rsid w:val="001C0F79"/>
    <w:rsid w:val="001C16E4"/>
    <w:rsid w:val="001C226C"/>
    <w:rsid w:val="001C30FB"/>
    <w:rsid w:val="001C3862"/>
    <w:rsid w:val="001C474F"/>
    <w:rsid w:val="001C5146"/>
    <w:rsid w:val="001C528F"/>
    <w:rsid w:val="001C5754"/>
    <w:rsid w:val="001C5796"/>
    <w:rsid w:val="001C5ECB"/>
    <w:rsid w:val="001C7365"/>
    <w:rsid w:val="001C75ED"/>
    <w:rsid w:val="001C77CB"/>
    <w:rsid w:val="001C7E22"/>
    <w:rsid w:val="001D07EF"/>
    <w:rsid w:val="001D28FC"/>
    <w:rsid w:val="001D2B04"/>
    <w:rsid w:val="001D3158"/>
    <w:rsid w:val="001D32FB"/>
    <w:rsid w:val="001D419E"/>
    <w:rsid w:val="001D45C6"/>
    <w:rsid w:val="001D4D52"/>
    <w:rsid w:val="001D6038"/>
    <w:rsid w:val="001D7481"/>
    <w:rsid w:val="001D7875"/>
    <w:rsid w:val="001D7DAC"/>
    <w:rsid w:val="001E0420"/>
    <w:rsid w:val="001E07AB"/>
    <w:rsid w:val="001E1219"/>
    <w:rsid w:val="001E2548"/>
    <w:rsid w:val="001E307C"/>
    <w:rsid w:val="001E3762"/>
    <w:rsid w:val="001E4872"/>
    <w:rsid w:val="001E4A78"/>
    <w:rsid w:val="001E4DB3"/>
    <w:rsid w:val="001E51D9"/>
    <w:rsid w:val="001E5700"/>
    <w:rsid w:val="001E5AF3"/>
    <w:rsid w:val="001E764A"/>
    <w:rsid w:val="001F002A"/>
    <w:rsid w:val="001F0B8F"/>
    <w:rsid w:val="001F0E66"/>
    <w:rsid w:val="001F1ED5"/>
    <w:rsid w:val="001F23DA"/>
    <w:rsid w:val="001F27D3"/>
    <w:rsid w:val="001F340F"/>
    <w:rsid w:val="001F3A1E"/>
    <w:rsid w:val="001F4152"/>
    <w:rsid w:val="001F47C7"/>
    <w:rsid w:val="001F54BA"/>
    <w:rsid w:val="001F561C"/>
    <w:rsid w:val="001F5D0F"/>
    <w:rsid w:val="001F5D4F"/>
    <w:rsid w:val="001F6593"/>
    <w:rsid w:val="001F6EF8"/>
    <w:rsid w:val="001F6FE2"/>
    <w:rsid w:val="00200748"/>
    <w:rsid w:val="0020105B"/>
    <w:rsid w:val="002011B3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0A5"/>
    <w:rsid w:val="0021044B"/>
    <w:rsid w:val="0021103B"/>
    <w:rsid w:val="002120D7"/>
    <w:rsid w:val="00213E6F"/>
    <w:rsid w:val="00216EB7"/>
    <w:rsid w:val="00220500"/>
    <w:rsid w:val="002205C5"/>
    <w:rsid w:val="00221380"/>
    <w:rsid w:val="00221595"/>
    <w:rsid w:val="00222F29"/>
    <w:rsid w:val="00223434"/>
    <w:rsid w:val="00223D39"/>
    <w:rsid w:val="00224E30"/>
    <w:rsid w:val="002301F9"/>
    <w:rsid w:val="00230DBC"/>
    <w:rsid w:val="00233814"/>
    <w:rsid w:val="00233D24"/>
    <w:rsid w:val="002347C0"/>
    <w:rsid w:val="002351DB"/>
    <w:rsid w:val="002363AF"/>
    <w:rsid w:val="00237C3C"/>
    <w:rsid w:val="00240212"/>
    <w:rsid w:val="002413DB"/>
    <w:rsid w:val="002415D3"/>
    <w:rsid w:val="00241985"/>
    <w:rsid w:val="00241D52"/>
    <w:rsid w:val="002420E3"/>
    <w:rsid w:val="0024259A"/>
    <w:rsid w:val="002427CD"/>
    <w:rsid w:val="00244C82"/>
    <w:rsid w:val="0024501E"/>
    <w:rsid w:val="002462FA"/>
    <w:rsid w:val="002469C9"/>
    <w:rsid w:val="00247102"/>
    <w:rsid w:val="002474BD"/>
    <w:rsid w:val="002519E2"/>
    <w:rsid w:val="00251F86"/>
    <w:rsid w:val="002525F3"/>
    <w:rsid w:val="002532AB"/>
    <w:rsid w:val="002532EE"/>
    <w:rsid w:val="002533B1"/>
    <w:rsid w:val="00253907"/>
    <w:rsid w:val="00254AAA"/>
    <w:rsid w:val="00254BAA"/>
    <w:rsid w:val="00254F03"/>
    <w:rsid w:val="002555A0"/>
    <w:rsid w:val="00256BFB"/>
    <w:rsid w:val="00256DA6"/>
    <w:rsid w:val="00257886"/>
    <w:rsid w:val="00257D38"/>
    <w:rsid w:val="002611F8"/>
    <w:rsid w:val="00262B55"/>
    <w:rsid w:val="00262EBE"/>
    <w:rsid w:val="002631B3"/>
    <w:rsid w:val="002633DC"/>
    <w:rsid w:val="002634F6"/>
    <w:rsid w:val="00263D72"/>
    <w:rsid w:val="002653E5"/>
    <w:rsid w:val="00265992"/>
    <w:rsid w:val="002659D0"/>
    <w:rsid w:val="00266237"/>
    <w:rsid w:val="002667E7"/>
    <w:rsid w:val="00267B4F"/>
    <w:rsid w:val="002713AA"/>
    <w:rsid w:val="00272A1D"/>
    <w:rsid w:val="00272F2B"/>
    <w:rsid w:val="00273C16"/>
    <w:rsid w:val="002742EB"/>
    <w:rsid w:val="00274CE9"/>
    <w:rsid w:val="00276448"/>
    <w:rsid w:val="0027669F"/>
    <w:rsid w:val="00276712"/>
    <w:rsid w:val="00280199"/>
    <w:rsid w:val="00280297"/>
    <w:rsid w:val="00280C4F"/>
    <w:rsid w:val="00281672"/>
    <w:rsid w:val="0028302F"/>
    <w:rsid w:val="002838B7"/>
    <w:rsid w:val="002839D1"/>
    <w:rsid w:val="00283E0B"/>
    <w:rsid w:val="00284CD3"/>
    <w:rsid w:val="00284EFB"/>
    <w:rsid w:val="00284F3A"/>
    <w:rsid w:val="002865BA"/>
    <w:rsid w:val="0028792D"/>
    <w:rsid w:val="00290836"/>
    <w:rsid w:val="002910D9"/>
    <w:rsid w:val="002924EE"/>
    <w:rsid w:val="00292ABF"/>
    <w:rsid w:val="00292BDE"/>
    <w:rsid w:val="00292D18"/>
    <w:rsid w:val="00292E6A"/>
    <w:rsid w:val="00293021"/>
    <w:rsid w:val="0029302C"/>
    <w:rsid w:val="0029361A"/>
    <w:rsid w:val="002939FD"/>
    <w:rsid w:val="00293FEC"/>
    <w:rsid w:val="00294F23"/>
    <w:rsid w:val="002955E8"/>
    <w:rsid w:val="00295C0C"/>
    <w:rsid w:val="00295D5D"/>
    <w:rsid w:val="00296B50"/>
    <w:rsid w:val="00297721"/>
    <w:rsid w:val="002A029B"/>
    <w:rsid w:val="002A0F2F"/>
    <w:rsid w:val="002A41FD"/>
    <w:rsid w:val="002A5CEC"/>
    <w:rsid w:val="002A640D"/>
    <w:rsid w:val="002A69FD"/>
    <w:rsid w:val="002A6A91"/>
    <w:rsid w:val="002A6D65"/>
    <w:rsid w:val="002A78F1"/>
    <w:rsid w:val="002A7CDF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75E"/>
    <w:rsid w:val="002B3A04"/>
    <w:rsid w:val="002B44C0"/>
    <w:rsid w:val="002B4AAF"/>
    <w:rsid w:val="002B5F19"/>
    <w:rsid w:val="002C04D2"/>
    <w:rsid w:val="002C0720"/>
    <w:rsid w:val="002C212B"/>
    <w:rsid w:val="002C2419"/>
    <w:rsid w:val="002C2645"/>
    <w:rsid w:val="002C2ABE"/>
    <w:rsid w:val="002C3C8A"/>
    <w:rsid w:val="002C5616"/>
    <w:rsid w:val="002C5857"/>
    <w:rsid w:val="002C70A5"/>
    <w:rsid w:val="002C7A26"/>
    <w:rsid w:val="002C7AF0"/>
    <w:rsid w:val="002D1331"/>
    <w:rsid w:val="002D146C"/>
    <w:rsid w:val="002D17A5"/>
    <w:rsid w:val="002D2A68"/>
    <w:rsid w:val="002D3206"/>
    <w:rsid w:val="002D36E3"/>
    <w:rsid w:val="002D48B9"/>
    <w:rsid w:val="002D4FC5"/>
    <w:rsid w:val="002D51B6"/>
    <w:rsid w:val="002D5445"/>
    <w:rsid w:val="002D5935"/>
    <w:rsid w:val="002D5DD3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6D1C"/>
    <w:rsid w:val="002E710E"/>
    <w:rsid w:val="002F04A1"/>
    <w:rsid w:val="002F09BA"/>
    <w:rsid w:val="002F0A27"/>
    <w:rsid w:val="002F1352"/>
    <w:rsid w:val="002F150E"/>
    <w:rsid w:val="002F1956"/>
    <w:rsid w:val="002F2F46"/>
    <w:rsid w:val="002F384B"/>
    <w:rsid w:val="002F3850"/>
    <w:rsid w:val="002F3D2F"/>
    <w:rsid w:val="002F4C4B"/>
    <w:rsid w:val="002F4C92"/>
    <w:rsid w:val="002F5945"/>
    <w:rsid w:val="002F5D90"/>
    <w:rsid w:val="002F6247"/>
    <w:rsid w:val="002F64F9"/>
    <w:rsid w:val="002F6880"/>
    <w:rsid w:val="002F6CD0"/>
    <w:rsid w:val="002F766F"/>
    <w:rsid w:val="00300EFD"/>
    <w:rsid w:val="00301AEB"/>
    <w:rsid w:val="00302627"/>
    <w:rsid w:val="00303096"/>
    <w:rsid w:val="00303708"/>
    <w:rsid w:val="00303F7D"/>
    <w:rsid w:val="00304920"/>
    <w:rsid w:val="00304B48"/>
    <w:rsid w:val="00304CF8"/>
    <w:rsid w:val="003054BD"/>
    <w:rsid w:val="003069A6"/>
    <w:rsid w:val="00307996"/>
    <w:rsid w:val="003079B0"/>
    <w:rsid w:val="00310A6D"/>
    <w:rsid w:val="0031193A"/>
    <w:rsid w:val="003125B4"/>
    <w:rsid w:val="003138EA"/>
    <w:rsid w:val="00313CE1"/>
    <w:rsid w:val="003149F2"/>
    <w:rsid w:val="003153EA"/>
    <w:rsid w:val="00315FDB"/>
    <w:rsid w:val="00316A09"/>
    <w:rsid w:val="00316C18"/>
    <w:rsid w:val="003170FC"/>
    <w:rsid w:val="00317215"/>
    <w:rsid w:val="0031C42C"/>
    <w:rsid w:val="00320365"/>
    <w:rsid w:val="00320970"/>
    <w:rsid w:val="003214CC"/>
    <w:rsid w:val="003217CF"/>
    <w:rsid w:val="00321C00"/>
    <w:rsid w:val="00321E85"/>
    <w:rsid w:val="00322618"/>
    <w:rsid w:val="00322AED"/>
    <w:rsid w:val="003235E5"/>
    <w:rsid w:val="003238B5"/>
    <w:rsid w:val="00323CB8"/>
    <w:rsid w:val="00323EEB"/>
    <w:rsid w:val="00324AB0"/>
    <w:rsid w:val="00325599"/>
    <w:rsid w:val="00326474"/>
    <w:rsid w:val="00330AC8"/>
    <w:rsid w:val="00331599"/>
    <w:rsid w:val="00331B02"/>
    <w:rsid w:val="003323B6"/>
    <w:rsid w:val="00332B37"/>
    <w:rsid w:val="0033408C"/>
    <w:rsid w:val="00335412"/>
    <w:rsid w:val="00335608"/>
    <w:rsid w:val="00335E1D"/>
    <w:rsid w:val="003370C1"/>
    <w:rsid w:val="003401AB"/>
    <w:rsid w:val="00340C71"/>
    <w:rsid w:val="003417AB"/>
    <w:rsid w:val="00342B82"/>
    <w:rsid w:val="00343324"/>
    <w:rsid w:val="00343A1B"/>
    <w:rsid w:val="003440C8"/>
    <w:rsid w:val="0034425A"/>
    <w:rsid w:val="003446BE"/>
    <w:rsid w:val="003446FE"/>
    <w:rsid w:val="0034528E"/>
    <w:rsid w:val="0035000B"/>
    <w:rsid w:val="0035048E"/>
    <w:rsid w:val="00350C1D"/>
    <w:rsid w:val="00351730"/>
    <w:rsid w:val="00353ECE"/>
    <w:rsid w:val="00353FEB"/>
    <w:rsid w:val="00354054"/>
    <w:rsid w:val="00354AC6"/>
    <w:rsid w:val="003561FC"/>
    <w:rsid w:val="0035676F"/>
    <w:rsid w:val="003567C7"/>
    <w:rsid w:val="00356AB5"/>
    <w:rsid w:val="003574F7"/>
    <w:rsid w:val="00357684"/>
    <w:rsid w:val="003618B2"/>
    <w:rsid w:val="0036237D"/>
    <w:rsid w:val="00362D3D"/>
    <w:rsid w:val="00363271"/>
    <w:rsid w:val="003636B8"/>
    <w:rsid w:val="00363DA7"/>
    <w:rsid w:val="00363F7C"/>
    <w:rsid w:val="00367345"/>
    <w:rsid w:val="00367D5F"/>
    <w:rsid w:val="0037090B"/>
    <w:rsid w:val="0037092C"/>
    <w:rsid w:val="00370B15"/>
    <w:rsid w:val="003721E4"/>
    <w:rsid w:val="00372D80"/>
    <w:rsid w:val="003741A0"/>
    <w:rsid w:val="0037459F"/>
    <w:rsid w:val="003770F3"/>
    <w:rsid w:val="00377798"/>
    <w:rsid w:val="0038028A"/>
    <w:rsid w:val="003807E6"/>
    <w:rsid w:val="0038111B"/>
    <w:rsid w:val="00381C52"/>
    <w:rsid w:val="00382F17"/>
    <w:rsid w:val="003845A3"/>
    <w:rsid w:val="00384D23"/>
    <w:rsid w:val="00385414"/>
    <w:rsid w:val="00385824"/>
    <w:rsid w:val="003877AA"/>
    <w:rsid w:val="00390EB1"/>
    <w:rsid w:val="0039156E"/>
    <w:rsid w:val="00391826"/>
    <w:rsid w:val="00391984"/>
    <w:rsid w:val="00391A51"/>
    <w:rsid w:val="00391E7B"/>
    <w:rsid w:val="00392683"/>
    <w:rsid w:val="00392732"/>
    <w:rsid w:val="00392A1A"/>
    <w:rsid w:val="00392A27"/>
    <w:rsid w:val="00393449"/>
    <w:rsid w:val="003936A7"/>
    <w:rsid w:val="00393911"/>
    <w:rsid w:val="003940E9"/>
    <w:rsid w:val="00394A1A"/>
    <w:rsid w:val="00394AD9"/>
    <w:rsid w:val="00395322"/>
    <w:rsid w:val="00395807"/>
    <w:rsid w:val="00395A72"/>
    <w:rsid w:val="00395D7E"/>
    <w:rsid w:val="00396103"/>
    <w:rsid w:val="00396DAB"/>
    <w:rsid w:val="00397090"/>
    <w:rsid w:val="003974D6"/>
    <w:rsid w:val="003A0041"/>
    <w:rsid w:val="003A0CDC"/>
    <w:rsid w:val="003A221A"/>
    <w:rsid w:val="003A25E5"/>
    <w:rsid w:val="003A284D"/>
    <w:rsid w:val="003A4BC3"/>
    <w:rsid w:val="003A4D66"/>
    <w:rsid w:val="003A52BB"/>
    <w:rsid w:val="003A5712"/>
    <w:rsid w:val="003A5931"/>
    <w:rsid w:val="003A643A"/>
    <w:rsid w:val="003A6CCC"/>
    <w:rsid w:val="003A6DC2"/>
    <w:rsid w:val="003A7D5C"/>
    <w:rsid w:val="003B01C7"/>
    <w:rsid w:val="003B0D5C"/>
    <w:rsid w:val="003B21D6"/>
    <w:rsid w:val="003B28CA"/>
    <w:rsid w:val="003B3A22"/>
    <w:rsid w:val="003B4B76"/>
    <w:rsid w:val="003B4F67"/>
    <w:rsid w:val="003B5293"/>
    <w:rsid w:val="003B5458"/>
    <w:rsid w:val="003B5575"/>
    <w:rsid w:val="003B6201"/>
    <w:rsid w:val="003B7D32"/>
    <w:rsid w:val="003C035D"/>
    <w:rsid w:val="003C088D"/>
    <w:rsid w:val="003C3244"/>
    <w:rsid w:val="003C3774"/>
    <w:rsid w:val="003C484C"/>
    <w:rsid w:val="003C5F3E"/>
    <w:rsid w:val="003C6275"/>
    <w:rsid w:val="003C6AC0"/>
    <w:rsid w:val="003C6EB8"/>
    <w:rsid w:val="003D0179"/>
    <w:rsid w:val="003D020E"/>
    <w:rsid w:val="003D0421"/>
    <w:rsid w:val="003D267D"/>
    <w:rsid w:val="003D2C93"/>
    <w:rsid w:val="003D334F"/>
    <w:rsid w:val="003D3E3E"/>
    <w:rsid w:val="003D46F4"/>
    <w:rsid w:val="003D5E11"/>
    <w:rsid w:val="003D6973"/>
    <w:rsid w:val="003D7B8F"/>
    <w:rsid w:val="003D7C5C"/>
    <w:rsid w:val="003E1167"/>
    <w:rsid w:val="003E1EB9"/>
    <w:rsid w:val="003E2781"/>
    <w:rsid w:val="003E2BF6"/>
    <w:rsid w:val="003E3A3F"/>
    <w:rsid w:val="003E3BED"/>
    <w:rsid w:val="003E4110"/>
    <w:rsid w:val="003E4F01"/>
    <w:rsid w:val="003E4F19"/>
    <w:rsid w:val="003E539B"/>
    <w:rsid w:val="003E6600"/>
    <w:rsid w:val="003E6945"/>
    <w:rsid w:val="003E6B7E"/>
    <w:rsid w:val="003E7413"/>
    <w:rsid w:val="003E7BBC"/>
    <w:rsid w:val="003F027C"/>
    <w:rsid w:val="003F0A62"/>
    <w:rsid w:val="003F178A"/>
    <w:rsid w:val="003F17DD"/>
    <w:rsid w:val="003F26E1"/>
    <w:rsid w:val="003F2BDD"/>
    <w:rsid w:val="003F472D"/>
    <w:rsid w:val="003F7268"/>
    <w:rsid w:val="003F7B1F"/>
    <w:rsid w:val="004000A8"/>
    <w:rsid w:val="0040017C"/>
    <w:rsid w:val="004007EF"/>
    <w:rsid w:val="00400804"/>
    <w:rsid w:val="004009CC"/>
    <w:rsid w:val="00400C56"/>
    <w:rsid w:val="00400E93"/>
    <w:rsid w:val="004011C0"/>
    <w:rsid w:val="004012D3"/>
    <w:rsid w:val="00401570"/>
    <w:rsid w:val="0040225A"/>
    <w:rsid w:val="004023D6"/>
    <w:rsid w:val="00404904"/>
    <w:rsid w:val="00404CA9"/>
    <w:rsid w:val="004064E3"/>
    <w:rsid w:val="004079BB"/>
    <w:rsid w:val="00410809"/>
    <w:rsid w:val="00412239"/>
    <w:rsid w:val="00412C95"/>
    <w:rsid w:val="00412EA8"/>
    <w:rsid w:val="004130E9"/>
    <w:rsid w:val="0041342D"/>
    <w:rsid w:val="00413B6C"/>
    <w:rsid w:val="00413E1B"/>
    <w:rsid w:val="004143BB"/>
    <w:rsid w:val="004151AC"/>
    <w:rsid w:val="00415A19"/>
    <w:rsid w:val="004162A9"/>
    <w:rsid w:val="004215B4"/>
    <w:rsid w:val="0042164B"/>
    <w:rsid w:val="0042291D"/>
    <w:rsid w:val="00423299"/>
    <w:rsid w:val="00424260"/>
    <w:rsid w:val="00426826"/>
    <w:rsid w:val="004276C2"/>
    <w:rsid w:val="00427F65"/>
    <w:rsid w:val="004300FD"/>
    <w:rsid w:val="0043267E"/>
    <w:rsid w:val="00433ED6"/>
    <w:rsid w:val="00434E9E"/>
    <w:rsid w:val="00437BDB"/>
    <w:rsid w:val="00437CB1"/>
    <w:rsid w:val="00442181"/>
    <w:rsid w:val="00443DAF"/>
    <w:rsid w:val="00444681"/>
    <w:rsid w:val="00444BCB"/>
    <w:rsid w:val="00444EFA"/>
    <w:rsid w:val="00445BED"/>
    <w:rsid w:val="004460F6"/>
    <w:rsid w:val="004467E0"/>
    <w:rsid w:val="00446AB5"/>
    <w:rsid w:val="00447CFE"/>
    <w:rsid w:val="00451321"/>
    <w:rsid w:val="0045387D"/>
    <w:rsid w:val="00453F5A"/>
    <w:rsid w:val="00453F7B"/>
    <w:rsid w:val="00454BE4"/>
    <w:rsid w:val="00456727"/>
    <w:rsid w:val="00456971"/>
    <w:rsid w:val="004570EC"/>
    <w:rsid w:val="004605FA"/>
    <w:rsid w:val="00460B1F"/>
    <w:rsid w:val="00461F18"/>
    <w:rsid w:val="004621B5"/>
    <w:rsid w:val="00462898"/>
    <w:rsid w:val="00462CA6"/>
    <w:rsid w:val="00462E90"/>
    <w:rsid w:val="00463246"/>
    <w:rsid w:val="0046563E"/>
    <w:rsid w:val="00467088"/>
    <w:rsid w:val="004677F1"/>
    <w:rsid w:val="0046790B"/>
    <w:rsid w:val="00470EF8"/>
    <w:rsid w:val="00471265"/>
    <w:rsid w:val="0047287C"/>
    <w:rsid w:val="00472D45"/>
    <w:rsid w:val="00473303"/>
    <w:rsid w:val="004736DB"/>
    <w:rsid w:val="00473CB1"/>
    <w:rsid w:val="0047475D"/>
    <w:rsid w:val="00474EC0"/>
    <w:rsid w:val="00475C2D"/>
    <w:rsid w:val="0047631F"/>
    <w:rsid w:val="00477089"/>
    <w:rsid w:val="00480BAB"/>
    <w:rsid w:val="00481832"/>
    <w:rsid w:val="0048191F"/>
    <w:rsid w:val="00481F55"/>
    <w:rsid w:val="00482319"/>
    <w:rsid w:val="00482326"/>
    <w:rsid w:val="00482A59"/>
    <w:rsid w:val="00484717"/>
    <w:rsid w:val="00484878"/>
    <w:rsid w:val="00484C7B"/>
    <w:rsid w:val="00484E91"/>
    <w:rsid w:val="004855E8"/>
    <w:rsid w:val="00487A1A"/>
    <w:rsid w:val="00490906"/>
    <w:rsid w:val="0049139E"/>
    <w:rsid w:val="004931E1"/>
    <w:rsid w:val="00493690"/>
    <w:rsid w:val="0049514A"/>
    <w:rsid w:val="004960C1"/>
    <w:rsid w:val="00496A22"/>
    <w:rsid w:val="004A058A"/>
    <w:rsid w:val="004A0E45"/>
    <w:rsid w:val="004A17E3"/>
    <w:rsid w:val="004A188F"/>
    <w:rsid w:val="004A2CD7"/>
    <w:rsid w:val="004A3AD6"/>
    <w:rsid w:val="004A581A"/>
    <w:rsid w:val="004A6DFE"/>
    <w:rsid w:val="004B11E3"/>
    <w:rsid w:val="004B2459"/>
    <w:rsid w:val="004B24C6"/>
    <w:rsid w:val="004B293E"/>
    <w:rsid w:val="004B2BAD"/>
    <w:rsid w:val="004B46D8"/>
    <w:rsid w:val="004B5A40"/>
    <w:rsid w:val="004B66F6"/>
    <w:rsid w:val="004B682D"/>
    <w:rsid w:val="004B691C"/>
    <w:rsid w:val="004B6E09"/>
    <w:rsid w:val="004B75D3"/>
    <w:rsid w:val="004B77E8"/>
    <w:rsid w:val="004C07E7"/>
    <w:rsid w:val="004C1A48"/>
    <w:rsid w:val="004C1C4F"/>
    <w:rsid w:val="004C1C8A"/>
    <w:rsid w:val="004C1E34"/>
    <w:rsid w:val="004C2AAB"/>
    <w:rsid w:val="004C2E5C"/>
    <w:rsid w:val="004C386D"/>
    <w:rsid w:val="004C423E"/>
    <w:rsid w:val="004C446C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E16"/>
    <w:rsid w:val="004D4325"/>
    <w:rsid w:val="004D43DE"/>
    <w:rsid w:val="004D4490"/>
    <w:rsid w:val="004D4A7B"/>
    <w:rsid w:val="004D62D6"/>
    <w:rsid w:val="004D6D84"/>
    <w:rsid w:val="004D7CB2"/>
    <w:rsid w:val="004D7CCF"/>
    <w:rsid w:val="004D7F29"/>
    <w:rsid w:val="004E026A"/>
    <w:rsid w:val="004E04ED"/>
    <w:rsid w:val="004E0B57"/>
    <w:rsid w:val="004E1A9A"/>
    <w:rsid w:val="004E2C0D"/>
    <w:rsid w:val="004E323C"/>
    <w:rsid w:val="004E37DB"/>
    <w:rsid w:val="004E38D9"/>
    <w:rsid w:val="004E3C44"/>
    <w:rsid w:val="004E3FD1"/>
    <w:rsid w:val="004E3FD5"/>
    <w:rsid w:val="004E4F48"/>
    <w:rsid w:val="004E610E"/>
    <w:rsid w:val="004E78D6"/>
    <w:rsid w:val="004F0873"/>
    <w:rsid w:val="004F11C9"/>
    <w:rsid w:val="004F1B9C"/>
    <w:rsid w:val="004F2408"/>
    <w:rsid w:val="004F2743"/>
    <w:rsid w:val="004F37C1"/>
    <w:rsid w:val="004F392E"/>
    <w:rsid w:val="004F3B9B"/>
    <w:rsid w:val="004F4246"/>
    <w:rsid w:val="004F47E1"/>
    <w:rsid w:val="004F539A"/>
    <w:rsid w:val="004F6F01"/>
    <w:rsid w:val="004F7003"/>
    <w:rsid w:val="00500BAE"/>
    <w:rsid w:val="00500E60"/>
    <w:rsid w:val="0050255C"/>
    <w:rsid w:val="00502785"/>
    <w:rsid w:val="00502BA3"/>
    <w:rsid w:val="005038CD"/>
    <w:rsid w:val="00503CA3"/>
    <w:rsid w:val="00504F1B"/>
    <w:rsid w:val="00504F6F"/>
    <w:rsid w:val="0050511F"/>
    <w:rsid w:val="00505358"/>
    <w:rsid w:val="0050756F"/>
    <w:rsid w:val="00507637"/>
    <w:rsid w:val="00507847"/>
    <w:rsid w:val="00511A83"/>
    <w:rsid w:val="00511D67"/>
    <w:rsid w:val="00512BCE"/>
    <w:rsid w:val="00513B6B"/>
    <w:rsid w:val="00514A0E"/>
    <w:rsid w:val="005159D8"/>
    <w:rsid w:val="0051627A"/>
    <w:rsid w:val="00516283"/>
    <w:rsid w:val="0051654D"/>
    <w:rsid w:val="00520DB4"/>
    <w:rsid w:val="005212CD"/>
    <w:rsid w:val="00521AE0"/>
    <w:rsid w:val="00522891"/>
    <w:rsid w:val="005229A3"/>
    <w:rsid w:val="00522AA1"/>
    <w:rsid w:val="00522AC6"/>
    <w:rsid w:val="00525224"/>
    <w:rsid w:val="005302B7"/>
    <w:rsid w:val="005309AD"/>
    <w:rsid w:val="00530D54"/>
    <w:rsid w:val="00530FF6"/>
    <w:rsid w:val="00532C22"/>
    <w:rsid w:val="00533C8C"/>
    <w:rsid w:val="00533CE4"/>
    <w:rsid w:val="00534C18"/>
    <w:rsid w:val="005351EA"/>
    <w:rsid w:val="00535D85"/>
    <w:rsid w:val="0053698F"/>
    <w:rsid w:val="00536F11"/>
    <w:rsid w:val="00537E6C"/>
    <w:rsid w:val="005404BA"/>
    <w:rsid w:val="00541DF9"/>
    <w:rsid w:val="00542812"/>
    <w:rsid w:val="00542CD2"/>
    <w:rsid w:val="005434D8"/>
    <w:rsid w:val="00543739"/>
    <w:rsid w:val="005444EF"/>
    <w:rsid w:val="00544684"/>
    <w:rsid w:val="00544D87"/>
    <w:rsid w:val="0054509B"/>
    <w:rsid w:val="005450CF"/>
    <w:rsid w:val="0054560F"/>
    <w:rsid w:val="00545FB1"/>
    <w:rsid w:val="005460E0"/>
    <w:rsid w:val="00546830"/>
    <w:rsid w:val="00547AC6"/>
    <w:rsid w:val="0054C4E5"/>
    <w:rsid w:val="00550483"/>
    <w:rsid w:val="00550664"/>
    <w:rsid w:val="00554501"/>
    <w:rsid w:val="00554713"/>
    <w:rsid w:val="00554E46"/>
    <w:rsid w:val="00556B2C"/>
    <w:rsid w:val="00556FBF"/>
    <w:rsid w:val="0055750A"/>
    <w:rsid w:val="005576C9"/>
    <w:rsid w:val="00557D21"/>
    <w:rsid w:val="00561B42"/>
    <w:rsid w:val="00564300"/>
    <w:rsid w:val="0056476A"/>
    <w:rsid w:val="005650E6"/>
    <w:rsid w:val="0056636E"/>
    <w:rsid w:val="005670F7"/>
    <w:rsid w:val="00567291"/>
    <w:rsid w:val="0056749E"/>
    <w:rsid w:val="00567701"/>
    <w:rsid w:val="00567B38"/>
    <w:rsid w:val="00567C20"/>
    <w:rsid w:val="005709FD"/>
    <w:rsid w:val="00571B1C"/>
    <w:rsid w:val="00571CD0"/>
    <w:rsid w:val="00571F01"/>
    <w:rsid w:val="005721D7"/>
    <w:rsid w:val="00574181"/>
    <w:rsid w:val="005748BF"/>
    <w:rsid w:val="00575ED2"/>
    <w:rsid w:val="00576BC9"/>
    <w:rsid w:val="00576D9A"/>
    <w:rsid w:val="0057761A"/>
    <w:rsid w:val="00577839"/>
    <w:rsid w:val="00577D59"/>
    <w:rsid w:val="00581042"/>
    <w:rsid w:val="0058137C"/>
    <w:rsid w:val="00581A4E"/>
    <w:rsid w:val="00581DEF"/>
    <w:rsid w:val="00582281"/>
    <w:rsid w:val="00582D12"/>
    <w:rsid w:val="00582F6D"/>
    <w:rsid w:val="00583939"/>
    <w:rsid w:val="00583E23"/>
    <w:rsid w:val="00583EF8"/>
    <w:rsid w:val="00584333"/>
    <w:rsid w:val="00584E70"/>
    <w:rsid w:val="005857AB"/>
    <w:rsid w:val="00585D7D"/>
    <w:rsid w:val="00585F28"/>
    <w:rsid w:val="00586048"/>
    <w:rsid w:val="00586177"/>
    <w:rsid w:val="00587183"/>
    <w:rsid w:val="0058732C"/>
    <w:rsid w:val="00587343"/>
    <w:rsid w:val="00590E20"/>
    <w:rsid w:val="00591371"/>
    <w:rsid w:val="00591686"/>
    <w:rsid w:val="00591A4F"/>
    <w:rsid w:val="00591E39"/>
    <w:rsid w:val="00593019"/>
    <w:rsid w:val="0059327D"/>
    <w:rsid w:val="00593AA9"/>
    <w:rsid w:val="005940B9"/>
    <w:rsid w:val="00594549"/>
    <w:rsid w:val="005948E8"/>
    <w:rsid w:val="00594A44"/>
    <w:rsid w:val="0059623D"/>
    <w:rsid w:val="00596391"/>
    <w:rsid w:val="005964BA"/>
    <w:rsid w:val="00596ACA"/>
    <w:rsid w:val="0059793D"/>
    <w:rsid w:val="00597E94"/>
    <w:rsid w:val="005A049F"/>
    <w:rsid w:val="005A0764"/>
    <w:rsid w:val="005A0E02"/>
    <w:rsid w:val="005A2263"/>
    <w:rsid w:val="005A27DA"/>
    <w:rsid w:val="005A2E0C"/>
    <w:rsid w:val="005A32C9"/>
    <w:rsid w:val="005A33EB"/>
    <w:rsid w:val="005A3845"/>
    <w:rsid w:val="005A386F"/>
    <w:rsid w:val="005A3F78"/>
    <w:rsid w:val="005A3FBF"/>
    <w:rsid w:val="005A4395"/>
    <w:rsid w:val="005A47B5"/>
    <w:rsid w:val="005A4911"/>
    <w:rsid w:val="005A4CF9"/>
    <w:rsid w:val="005A5C2F"/>
    <w:rsid w:val="005A62D7"/>
    <w:rsid w:val="005A68C1"/>
    <w:rsid w:val="005A6B71"/>
    <w:rsid w:val="005A7D2F"/>
    <w:rsid w:val="005B053F"/>
    <w:rsid w:val="005B232D"/>
    <w:rsid w:val="005B24DD"/>
    <w:rsid w:val="005B31D8"/>
    <w:rsid w:val="005B5060"/>
    <w:rsid w:val="005B5959"/>
    <w:rsid w:val="005B5A0D"/>
    <w:rsid w:val="005B5D08"/>
    <w:rsid w:val="005B6165"/>
    <w:rsid w:val="005C01D0"/>
    <w:rsid w:val="005C0A49"/>
    <w:rsid w:val="005C0DC4"/>
    <w:rsid w:val="005C0FB9"/>
    <w:rsid w:val="005C15D5"/>
    <w:rsid w:val="005C15EA"/>
    <w:rsid w:val="005C21DF"/>
    <w:rsid w:val="005C29DD"/>
    <w:rsid w:val="005C2B85"/>
    <w:rsid w:val="005C33EE"/>
    <w:rsid w:val="005C57A6"/>
    <w:rsid w:val="005C5885"/>
    <w:rsid w:val="005C665E"/>
    <w:rsid w:val="005C7D62"/>
    <w:rsid w:val="005C7DB0"/>
    <w:rsid w:val="005D07F6"/>
    <w:rsid w:val="005D0D1A"/>
    <w:rsid w:val="005D12D6"/>
    <w:rsid w:val="005D1BCF"/>
    <w:rsid w:val="005D255A"/>
    <w:rsid w:val="005D2777"/>
    <w:rsid w:val="005D2C72"/>
    <w:rsid w:val="005D2E97"/>
    <w:rsid w:val="005D497B"/>
    <w:rsid w:val="005D4FA0"/>
    <w:rsid w:val="005D57BB"/>
    <w:rsid w:val="005D591E"/>
    <w:rsid w:val="005D5C5D"/>
    <w:rsid w:val="005D5E55"/>
    <w:rsid w:val="005D67B9"/>
    <w:rsid w:val="005D74BC"/>
    <w:rsid w:val="005D7CD9"/>
    <w:rsid w:val="005E10DA"/>
    <w:rsid w:val="005E1D9D"/>
    <w:rsid w:val="005E269A"/>
    <w:rsid w:val="005E4C88"/>
    <w:rsid w:val="005E542B"/>
    <w:rsid w:val="005E5CF3"/>
    <w:rsid w:val="005E6785"/>
    <w:rsid w:val="005E7F22"/>
    <w:rsid w:val="005F0772"/>
    <w:rsid w:val="005F0F3F"/>
    <w:rsid w:val="005F18FD"/>
    <w:rsid w:val="005F1BC0"/>
    <w:rsid w:val="005F1C58"/>
    <w:rsid w:val="005F4BA2"/>
    <w:rsid w:val="005F4CBB"/>
    <w:rsid w:val="005F4E70"/>
    <w:rsid w:val="005F5972"/>
    <w:rsid w:val="005F5ACA"/>
    <w:rsid w:val="005F6FB2"/>
    <w:rsid w:val="005F7CC2"/>
    <w:rsid w:val="006011F4"/>
    <w:rsid w:val="00601505"/>
    <w:rsid w:val="00602F1E"/>
    <w:rsid w:val="006041FD"/>
    <w:rsid w:val="00604C18"/>
    <w:rsid w:val="00605AA1"/>
    <w:rsid w:val="00605B10"/>
    <w:rsid w:val="00610FF2"/>
    <w:rsid w:val="0061275E"/>
    <w:rsid w:val="00613B63"/>
    <w:rsid w:val="00614D25"/>
    <w:rsid w:val="00614D68"/>
    <w:rsid w:val="00614D8B"/>
    <w:rsid w:val="00615765"/>
    <w:rsid w:val="0061618F"/>
    <w:rsid w:val="006171FF"/>
    <w:rsid w:val="006176CD"/>
    <w:rsid w:val="006177C5"/>
    <w:rsid w:val="00617C60"/>
    <w:rsid w:val="0062160A"/>
    <w:rsid w:val="00622028"/>
    <w:rsid w:val="00622A05"/>
    <w:rsid w:val="00622A1E"/>
    <w:rsid w:val="00623A35"/>
    <w:rsid w:val="006253DC"/>
    <w:rsid w:val="006256B0"/>
    <w:rsid w:val="006279F7"/>
    <w:rsid w:val="00630186"/>
    <w:rsid w:val="006301FF"/>
    <w:rsid w:val="006303B5"/>
    <w:rsid w:val="0063215F"/>
    <w:rsid w:val="00632371"/>
    <w:rsid w:val="006326FA"/>
    <w:rsid w:val="00632758"/>
    <w:rsid w:val="006331B2"/>
    <w:rsid w:val="00634080"/>
    <w:rsid w:val="00634961"/>
    <w:rsid w:val="00635B69"/>
    <w:rsid w:val="00636F28"/>
    <w:rsid w:val="00640AA4"/>
    <w:rsid w:val="0064211C"/>
    <w:rsid w:val="006424AE"/>
    <w:rsid w:val="00642F78"/>
    <w:rsid w:val="006438AB"/>
    <w:rsid w:val="00643D89"/>
    <w:rsid w:val="00644EB8"/>
    <w:rsid w:val="00646E5B"/>
    <w:rsid w:val="006479CC"/>
    <w:rsid w:val="006508FF"/>
    <w:rsid w:val="00650F0D"/>
    <w:rsid w:val="00651547"/>
    <w:rsid w:val="00652441"/>
    <w:rsid w:val="00653575"/>
    <w:rsid w:val="00653730"/>
    <w:rsid w:val="00654121"/>
    <w:rsid w:val="00655588"/>
    <w:rsid w:val="0065568A"/>
    <w:rsid w:val="0065574D"/>
    <w:rsid w:val="00660FF8"/>
    <w:rsid w:val="006618F3"/>
    <w:rsid w:val="00662D96"/>
    <w:rsid w:val="00663D62"/>
    <w:rsid w:val="006640D1"/>
    <w:rsid w:val="00665956"/>
    <w:rsid w:val="00665A41"/>
    <w:rsid w:val="00670248"/>
    <w:rsid w:val="006708F1"/>
    <w:rsid w:val="006713AA"/>
    <w:rsid w:val="00671C63"/>
    <w:rsid w:val="00671C68"/>
    <w:rsid w:val="00673052"/>
    <w:rsid w:val="0067491D"/>
    <w:rsid w:val="00676279"/>
    <w:rsid w:val="006804D8"/>
    <w:rsid w:val="006807F4"/>
    <w:rsid w:val="0068140D"/>
    <w:rsid w:val="0068234D"/>
    <w:rsid w:val="00682610"/>
    <w:rsid w:val="006844A2"/>
    <w:rsid w:val="00684670"/>
    <w:rsid w:val="00684936"/>
    <w:rsid w:val="00685F52"/>
    <w:rsid w:val="0068741D"/>
    <w:rsid w:val="00687586"/>
    <w:rsid w:val="00687E29"/>
    <w:rsid w:val="00691B2A"/>
    <w:rsid w:val="00692010"/>
    <w:rsid w:val="0069594E"/>
    <w:rsid w:val="00695B11"/>
    <w:rsid w:val="00695BF4"/>
    <w:rsid w:val="006972E1"/>
    <w:rsid w:val="00697457"/>
    <w:rsid w:val="006A133A"/>
    <w:rsid w:val="006A1799"/>
    <w:rsid w:val="006A2259"/>
    <w:rsid w:val="006A2F49"/>
    <w:rsid w:val="006A3F20"/>
    <w:rsid w:val="006A41A1"/>
    <w:rsid w:val="006A51B5"/>
    <w:rsid w:val="006A5551"/>
    <w:rsid w:val="006A58A0"/>
    <w:rsid w:val="006B00D6"/>
    <w:rsid w:val="006B0D2C"/>
    <w:rsid w:val="006B11B1"/>
    <w:rsid w:val="006B1CC5"/>
    <w:rsid w:val="006B221D"/>
    <w:rsid w:val="006B248A"/>
    <w:rsid w:val="006B27D4"/>
    <w:rsid w:val="006B3C31"/>
    <w:rsid w:val="006B4D33"/>
    <w:rsid w:val="006B4D84"/>
    <w:rsid w:val="006B5D7F"/>
    <w:rsid w:val="006B6807"/>
    <w:rsid w:val="006B68FE"/>
    <w:rsid w:val="006C0877"/>
    <w:rsid w:val="006C42C7"/>
    <w:rsid w:val="006C47F6"/>
    <w:rsid w:val="006C5F3D"/>
    <w:rsid w:val="006C6AB2"/>
    <w:rsid w:val="006C7EAA"/>
    <w:rsid w:val="006D058B"/>
    <w:rsid w:val="006D0784"/>
    <w:rsid w:val="006D15EB"/>
    <w:rsid w:val="006D1967"/>
    <w:rsid w:val="006D2E05"/>
    <w:rsid w:val="006D358C"/>
    <w:rsid w:val="006D50D0"/>
    <w:rsid w:val="006D5A50"/>
    <w:rsid w:val="006D6091"/>
    <w:rsid w:val="006D62E3"/>
    <w:rsid w:val="006D64C5"/>
    <w:rsid w:val="006D66DB"/>
    <w:rsid w:val="006D6957"/>
    <w:rsid w:val="006D7F4F"/>
    <w:rsid w:val="006E1BBB"/>
    <w:rsid w:val="006E2688"/>
    <w:rsid w:val="006E269C"/>
    <w:rsid w:val="006E2C93"/>
    <w:rsid w:val="006E3055"/>
    <w:rsid w:val="006E34C2"/>
    <w:rsid w:val="006E3701"/>
    <w:rsid w:val="006E3A60"/>
    <w:rsid w:val="006E3F2B"/>
    <w:rsid w:val="006E4183"/>
    <w:rsid w:val="006E527C"/>
    <w:rsid w:val="006E5AAB"/>
    <w:rsid w:val="006E5F55"/>
    <w:rsid w:val="006E61BE"/>
    <w:rsid w:val="006E6C7A"/>
    <w:rsid w:val="006E6E75"/>
    <w:rsid w:val="006E726F"/>
    <w:rsid w:val="006F03B3"/>
    <w:rsid w:val="006F0FA4"/>
    <w:rsid w:val="006F17C9"/>
    <w:rsid w:val="006F1CA4"/>
    <w:rsid w:val="006F1CFE"/>
    <w:rsid w:val="006F25EB"/>
    <w:rsid w:val="006F30D6"/>
    <w:rsid w:val="006F3A56"/>
    <w:rsid w:val="006F423C"/>
    <w:rsid w:val="006F48A1"/>
    <w:rsid w:val="006F5791"/>
    <w:rsid w:val="006F5A4B"/>
    <w:rsid w:val="006F5C55"/>
    <w:rsid w:val="006F6865"/>
    <w:rsid w:val="00700331"/>
    <w:rsid w:val="007005C3"/>
    <w:rsid w:val="00701387"/>
    <w:rsid w:val="0070299E"/>
    <w:rsid w:val="0070447A"/>
    <w:rsid w:val="0070543C"/>
    <w:rsid w:val="007054BB"/>
    <w:rsid w:val="007058B3"/>
    <w:rsid w:val="0070734F"/>
    <w:rsid w:val="00707797"/>
    <w:rsid w:val="007100CF"/>
    <w:rsid w:val="007101FE"/>
    <w:rsid w:val="00710481"/>
    <w:rsid w:val="0071387B"/>
    <w:rsid w:val="00713C03"/>
    <w:rsid w:val="00713E61"/>
    <w:rsid w:val="0071450D"/>
    <w:rsid w:val="00714A66"/>
    <w:rsid w:val="00714F34"/>
    <w:rsid w:val="00715400"/>
    <w:rsid w:val="0071555A"/>
    <w:rsid w:val="00717092"/>
    <w:rsid w:val="00717BE5"/>
    <w:rsid w:val="00720483"/>
    <w:rsid w:val="0072247D"/>
    <w:rsid w:val="00722BE7"/>
    <w:rsid w:val="0072432D"/>
    <w:rsid w:val="00724624"/>
    <w:rsid w:val="00725438"/>
    <w:rsid w:val="00725B1B"/>
    <w:rsid w:val="00725EC6"/>
    <w:rsid w:val="00726370"/>
    <w:rsid w:val="00726ED4"/>
    <w:rsid w:val="00727BC9"/>
    <w:rsid w:val="00727D80"/>
    <w:rsid w:val="00727DCE"/>
    <w:rsid w:val="007300C8"/>
    <w:rsid w:val="00730BF4"/>
    <w:rsid w:val="00731005"/>
    <w:rsid w:val="00731257"/>
    <w:rsid w:val="00731419"/>
    <w:rsid w:val="00731AC6"/>
    <w:rsid w:val="0073314D"/>
    <w:rsid w:val="00733D29"/>
    <w:rsid w:val="007341EE"/>
    <w:rsid w:val="0073434B"/>
    <w:rsid w:val="00734A74"/>
    <w:rsid w:val="00734C27"/>
    <w:rsid w:val="00734FF9"/>
    <w:rsid w:val="00736CC5"/>
    <w:rsid w:val="00736DC9"/>
    <w:rsid w:val="007377AE"/>
    <w:rsid w:val="00737851"/>
    <w:rsid w:val="00737F43"/>
    <w:rsid w:val="0074054E"/>
    <w:rsid w:val="00740CF5"/>
    <w:rsid w:val="00742A73"/>
    <w:rsid w:val="00742CD2"/>
    <w:rsid w:val="00743328"/>
    <w:rsid w:val="0074382A"/>
    <w:rsid w:val="00743C1D"/>
    <w:rsid w:val="00743C6C"/>
    <w:rsid w:val="00745A3E"/>
    <w:rsid w:val="00746EAC"/>
    <w:rsid w:val="0074707F"/>
    <w:rsid w:val="00750FF9"/>
    <w:rsid w:val="00751564"/>
    <w:rsid w:val="007516AB"/>
    <w:rsid w:val="00751904"/>
    <w:rsid w:val="00752D7C"/>
    <w:rsid w:val="00753385"/>
    <w:rsid w:val="00753DA9"/>
    <w:rsid w:val="00753DDC"/>
    <w:rsid w:val="00753F16"/>
    <w:rsid w:val="00753F94"/>
    <w:rsid w:val="00754110"/>
    <w:rsid w:val="00755E72"/>
    <w:rsid w:val="00756C03"/>
    <w:rsid w:val="00757DCC"/>
    <w:rsid w:val="007608FD"/>
    <w:rsid w:val="00761E98"/>
    <w:rsid w:val="00763828"/>
    <w:rsid w:val="007641EF"/>
    <w:rsid w:val="0076555B"/>
    <w:rsid w:val="00766451"/>
    <w:rsid w:val="00766764"/>
    <w:rsid w:val="00766ABC"/>
    <w:rsid w:val="00766DF4"/>
    <w:rsid w:val="00766E5A"/>
    <w:rsid w:val="00767197"/>
    <w:rsid w:val="007674C8"/>
    <w:rsid w:val="007701F5"/>
    <w:rsid w:val="007706F1"/>
    <w:rsid w:val="00772295"/>
    <w:rsid w:val="00772FDA"/>
    <w:rsid w:val="00775274"/>
    <w:rsid w:val="00775877"/>
    <w:rsid w:val="00775BA0"/>
    <w:rsid w:val="00781A59"/>
    <w:rsid w:val="007823BE"/>
    <w:rsid w:val="00782C2C"/>
    <w:rsid w:val="007834E3"/>
    <w:rsid w:val="00785385"/>
    <w:rsid w:val="00785C00"/>
    <w:rsid w:val="0078D36C"/>
    <w:rsid w:val="0079045E"/>
    <w:rsid w:val="0079136A"/>
    <w:rsid w:val="00792936"/>
    <w:rsid w:val="00792A8B"/>
    <w:rsid w:val="00792C57"/>
    <w:rsid w:val="007931D1"/>
    <w:rsid w:val="00794672"/>
    <w:rsid w:val="00794B53"/>
    <w:rsid w:val="007959D2"/>
    <w:rsid w:val="00795B06"/>
    <w:rsid w:val="00796201"/>
    <w:rsid w:val="00796EFE"/>
    <w:rsid w:val="00797FCE"/>
    <w:rsid w:val="007A0D01"/>
    <w:rsid w:val="007A0ED9"/>
    <w:rsid w:val="007A15BE"/>
    <w:rsid w:val="007A15FD"/>
    <w:rsid w:val="007A2F96"/>
    <w:rsid w:val="007A4060"/>
    <w:rsid w:val="007A4EF0"/>
    <w:rsid w:val="007A59E0"/>
    <w:rsid w:val="007A6371"/>
    <w:rsid w:val="007A6727"/>
    <w:rsid w:val="007A7442"/>
    <w:rsid w:val="007A7E9D"/>
    <w:rsid w:val="007B0C3E"/>
    <w:rsid w:val="007B11A5"/>
    <w:rsid w:val="007B1295"/>
    <w:rsid w:val="007B13FF"/>
    <w:rsid w:val="007B24C2"/>
    <w:rsid w:val="007B3119"/>
    <w:rsid w:val="007B3A17"/>
    <w:rsid w:val="007B43BC"/>
    <w:rsid w:val="007B52BC"/>
    <w:rsid w:val="007B5D37"/>
    <w:rsid w:val="007B5D44"/>
    <w:rsid w:val="007B72C8"/>
    <w:rsid w:val="007B78B8"/>
    <w:rsid w:val="007C0A7B"/>
    <w:rsid w:val="007C0FF3"/>
    <w:rsid w:val="007C1746"/>
    <w:rsid w:val="007C1813"/>
    <w:rsid w:val="007C3103"/>
    <w:rsid w:val="007C3D3A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E6"/>
    <w:rsid w:val="007D3E8C"/>
    <w:rsid w:val="007D4FDF"/>
    <w:rsid w:val="007D535E"/>
    <w:rsid w:val="007D5F62"/>
    <w:rsid w:val="007E00E0"/>
    <w:rsid w:val="007E0115"/>
    <w:rsid w:val="007E1031"/>
    <w:rsid w:val="007E15F5"/>
    <w:rsid w:val="007E18A8"/>
    <w:rsid w:val="007E1D17"/>
    <w:rsid w:val="007E29A7"/>
    <w:rsid w:val="007E2C24"/>
    <w:rsid w:val="007E378B"/>
    <w:rsid w:val="007E3B15"/>
    <w:rsid w:val="007E4C14"/>
    <w:rsid w:val="007E4EF4"/>
    <w:rsid w:val="007E5398"/>
    <w:rsid w:val="007E60B7"/>
    <w:rsid w:val="007E6290"/>
    <w:rsid w:val="007E6329"/>
    <w:rsid w:val="007E6A6D"/>
    <w:rsid w:val="007E769B"/>
    <w:rsid w:val="007F04BE"/>
    <w:rsid w:val="007F0757"/>
    <w:rsid w:val="007F2906"/>
    <w:rsid w:val="007F50F9"/>
    <w:rsid w:val="007F646B"/>
    <w:rsid w:val="007F71FA"/>
    <w:rsid w:val="00800140"/>
    <w:rsid w:val="00800465"/>
    <w:rsid w:val="00800779"/>
    <w:rsid w:val="00800F03"/>
    <w:rsid w:val="00801A81"/>
    <w:rsid w:val="00801F8C"/>
    <w:rsid w:val="00801FFF"/>
    <w:rsid w:val="00803107"/>
    <w:rsid w:val="00803C7D"/>
    <w:rsid w:val="00803D0B"/>
    <w:rsid w:val="00803DDE"/>
    <w:rsid w:val="008048AD"/>
    <w:rsid w:val="00804C4B"/>
    <w:rsid w:val="00805F96"/>
    <w:rsid w:val="00806FCA"/>
    <w:rsid w:val="0080729D"/>
    <w:rsid w:val="00807AA3"/>
    <w:rsid w:val="00807F87"/>
    <w:rsid w:val="0081077B"/>
    <w:rsid w:val="00810D56"/>
    <w:rsid w:val="008129FC"/>
    <w:rsid w:val="0081369C"/>
    <w:rsid w:val="008149BA"/>
    <w:rsid w:val="00814BB0"/>
    <w:rsid w:val="00814CB0"/>
    <w:rsid w:val="008164B3"/>
    <w:rsid w:val="00816516"/>
    <w:rsid w:val="00817E6F"/>
    <w:rsid w:val="0082169B"/>
    <w:rsid w:val="008220CF"/>
    <w:rsid w:val="008227FD"/>
    <w:rsid w:val="008240F8"/>
    <w:rsid w:val="008246BD"/>
    <w:rsid w:val="008254DF"/>
    <w:rsid w:val="00825842"/>
    <w:rsid w:val="0082769B"/>
    <w:rsid w:val="00827A90"/>
    <w:rsid w:val="00827F84"/>
    <w:rsid w:val="00832D28"/>
    <w:rsid w:val="00833217"/>
    <w:rsid w:val="00833AE5"/>
    <w:rsid w:val="00834140"/>
    <w:rsid w:val="0083484D"/>
    <w:rsid w:val="00834941"/>
    <w:rsid w:val="00834E42"/>
    <w:rsid w:val="00835CA3"/>
    <w:rsid w:val="00837617"/>
    <w:rsid w:val="00840308"/>
    <w:rsid w:val="00840C97"/>
    <w:rsid w:val="0084112A"/>
    <w:rsid w:val="008411E6"/>
    <w:rsid w:val="00841619"/>
    <w:rsid w:val="00843729"/>
    <w:rsid w:val="008453BD"/>
    <w:rsid w:val="00845D73"/>
    <w:rsid w:val="008479AC"/>
    <w:rsid w:val="00847B2F"/>
    <w:rsid w:val="00847E6A"/>
    <w:rsid w:val="00850F86"/>
    <w:rsid w:val="0085127B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6034A"/>
    <w:rsid w:val="00860443"/>
    <w:rsid w:val="00860681"/>
    <w:rsid w:val="008609C5"/>
    <w:rsid w:val="00860B28"/>
    <w:rsid w:val="00860FCD"/>
    <w:rsid w:val="00861407"/>
    <w:rsid w:val="00861AEE"/>
    <w:rsid w:val="008627D9"/>
    <w:rsid w:val="00862B8F"/>
    <w:rsid w:val="00865992"/>
    <w:rsid w:val="00866496"/>
    <w:rsid w:val="008672E6"/>
    <w:rsid w:val="00870165"/>
    <w:rsid w:val="008711CC"/>
    <w:rsid w:val="00871BEC"/>
    <w:rsid w:val="008727EC"/>
    <w:rsid w:val="00872B3D"/>
    <w:rsid w:val="008749A1"/>
    <w:rsid w:val="00874F8B"/>
    <w:rsid w:val="00874F91"/>
    <w:rsid w:val="0087516C"/>
    <w:rsid w:val="00875684"/>
    <w:rsid w:val="008758B7"/>
    <w:rsid w:val="008759E2"/>
    <w:rsid w:val="008768B5"/>
    <w:rsid w:val="00876F41"/>
    <w:rsid w:val="008779C0"/>
    <w:rsid w:val="00877B3E"/>
    <w:rsid w:val="0088020E"/>
    <w:rsid w:val="00881295"/>
    <w:rsid w:val="008813C8"/>
    <w:rsid w:val="00882BA1"/>
    <w:rsid w:val="00882EE3"/>
    <w:rsid w:val="008832B2"/>
    <w:rsid w:val="00884691"/>
    <w:rsid w:val="00885204"/>
    <w:rsid w:val="008865E5"/>
    <w:rsid w:val="00886A15"/>
    <w:rsid w:val="00886B57"/>
    <w:rsid w:val="00887918"/>
    <w:rsid w:val="00887C23"/>
    <w:rsid w:val="0089024E"/>
    <w:rsid w:val="00890AC8"/>
    <w:rsid w:val="008917E1"/>
    <w:rsid w:val="00892157"/>
    <w:rsid w:val="008923DE"/>
    <w:rsid w:val="00893233"/>
    <w:rsid w:val="00893A39"/>
    <w:rsid w:val="008953B8"/>
    <w:rsid w:val="00896639"/>
    <w:rsid w:val="008971C3"/>
    <w:rsid w:val="00897543"/>
    <w:rsid w:val="00897AD6"/>
    <w:rsid w:val="008A0153"/>
    <w:rsid w:val="008A0FA0"/>
    <w:rsid w:val="008A2810"/>
    <w:rsid w:val="008A2F55"/>
    <w:rsid w:val="008A3BE1"/>
    <w:rsid w:val="008A44DE"/>
    <w:rsid w:val="008A49C9"/>
    <w:rsid w:val="008A538F"/>
    <w:rsid w:val="008A624B"/>
    <w:rsid w:val="008A6594"/>
    <w:rsid w:val="008A7577"/>
    <w:rsid w:val="008B0C8C"/>
    <w:rsid w:val="008B12DA"/>
    <w:rsid w:val="008B1EE7"/>
    <w:rsid w:val="008B20C2"/>
    <w:rsid w:val="008B27DF"/>
    <w:rsid w:val="008B38FD"/>
    <w:rsid w:val="008B43BD"/>
    <w:rsid w:val="008B4C67"/>
    <w:rsid w:val="008B5081"/>
    <w:rsid w:val="008B554E"/>
    <w:rsid w:val="008B5AC9"/>
    <w:rsid w:val="008B6278"/>
    <w:rsid w:val="008B6D82"/>
    <w:rsid w:val="008B7521"/>
    <w:rsid w:val="008C2CAB"/>
    <w:rsid w:val="008C3643"/>
    <w:rsid w:val="008C4325"/>
    <w:rsid w:val="008C4344"/>
    <w:rsid w:val="008C5C01"/>
    <w:rsid w:val="008C5E5F"/>
    <w:rsid w:val="008C6ED7"/>
    <w:rsid w:val="008C6FE7"/>
    <w:rsid w:val="008C791E"/>
    <w:rsid w:val="008C7DF7"/>
    <w:rsid w:val="008D2881"/>
    <w:rsid w:val="008D3FE6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41D6"/>
    <w:rsid w:val="008E646E"/>
    <w:rsid w:val="008E6D11"/>
    <w:rsid w:val="008F0491"/>
    <w:rsid w:val="008F070A"/>
    <w:rsid w:val="008F1FA0"/>
    <w:rsid w:val="008F2CE1"/>
    <w:rsid w:val="008F363A"/>
    <w:rsid w:val="008F59C3"/>
    <w:rsid w:val="008F692B"/>
    <w:rsid w:val="008F698A"/>
    <w:rsid w:val="009001AB"/>
    <w:rsid w:val="00900787"/>
    <w:rsid w:val="00901097"/>
    <w:rsid w:val="009016FA"/>
    <w:rsid w:val="009029CA"/>
    <w:rsid w:val="00902C41"/>
    <w:rsid w:val="00902F8F"/>
    <w:rsid w:val="0090323C"/>
    <w:rsid w:val="00904B7D"/>
    <w:rsid w:val="00904F75"/>
    <w:rsid w:val="00906E50"/>
    <w:rsid w:val="00907B42"/>
    <w:rsid w:val="00907D08"/>
    <w:rsid w:val="00910CD5"/>
    <w:rsid w:val="00910D95"/>
    <w:rsid w:val="00911652"/>
    <w:rsid w:val="00911687"/>
    <w:rsid w:val="00911D33"/>
    <w:rsid w:val="0091340D"/>
    <w:rsid w:val="00913928"/>
    <w:rsid w:val="0091468A"/>
    <w:rsid w:val="009161A9"/>
    <w:rsid w:val="0091733D"/>
    <w:rsid w:val="00917C3B"/>
    <w:rsid w:val="009227A9"/>
    <w:rsid w:val="00922CB7"/>
    <w:rsid w:val="00922F02"/>
    <w:rsid w:val="00923030"/>
    <w:rsid w:val="009235A2"/>
    <w:rsid w:val="009240B8"/>
    <w:rsid w:val="00924124"/>
    <w:rsid w:val="0092497D"/>
    <w:rsid w:val="00924A8B"/>
    <w:rsid w:val="00925923"/>
    <w:rsid w:val="009261C2"/>
    <w:rsid w:val="0093050D"/>
    <w:rsid w:val="00931100"/>
    <w:rsid w:val="00931C8A"/>
    <w:rsid w:val="00932028"/>
    <w:rsid w:val="009348BB"/>
    <w:rsid w:val="00935568"/>
    <w:rsid w:val="009360F8"/>
    <w:rsid w:val="00937FD4"/>
    <w:rsid w:val="00940530"/>
    <w:rsid w:val="00941C90"/>
    <w:rsid w:val="00941EC1"/>
    <w:rsid w:val="00942085"/>
    <w:rsid w:val="00943810"/>
    <w:rsid w:val="00947795"/>
    <w:rsid w:val="00947E41"/>
    <w:rsid w:val="00951F95"/>
    <w:rsid w:val="00952B83"/>
    <w:rsid w:val="00952C8B"/>
    <w:rsid w:val="00953121"/>
    <w:rsid w:val="009537A3"/>
    <w:rsid w:val="00953805"/>
    <w:rsid w:val="00953B20"/>
    <w:rsid w:val="00954F35"/>
    <w:rsid w:val="009572B9"/>
    <w:rsid w:val="00960E7E"/>
    <w:rsid w:val="00961CCF"/>
    <w:rsid w:val="00962181"/>
    <w:rsid w:val="009648C5"/>
    <w:rsid w:val="00965399"/>
    <w:rsid w:val="009657D1"/>
    <w:rsid w:val="00965A19"/>
    <w:rsid w:val="00965E0E"/>
    <w:rsid w:val="00965F8D"/>
    <w:rsid w:val="009661F0"/>
    <w:rsid w:val="009668F8"/>
    <w:rsid w:val="00967643"/>
    <w:rsid w:val="00970297"/>
    <w:rsid w:val="00970BB8"/>
    <w:rsid w:val="00971A0D"/>
    <w:rsid w:val="00972008"/>
    <w:rsid w:val="00973AD7"/>
    <w:rsid w:val="009750E7"/>
    <w:rsid w:val="0097511B"/>
    <w:rsid w:val="00975715"/>
    <w:rsid w:val="00975B6A"/>
    <w:rsid w:val="00975FE8"/>
    <w:rsid w:val="0097617A"/>
    <w:rsid w:val="0097725B"/>
    <w:rsid w:val="00977832"/>
    <w:rsid w:val="009778E9"/>
    <w:rsid w:val="00980A47"/>
    <w:rsid w:val="00981696"/>
    <w:rsid w:val="00982A48"/>
    <w:rsid w:val="0098321D"/>
    <w:rsid w:val="009836EE"/>
    <w:rsid w:val="009843E4"/>
    <w:rsid w:val="009848FE"/>
    <w:rsid w:val="00985FBA"/>
    <w:rsid w:val="00985FFE"/>
    <w:rsid w:val="00986E59"/>
    <w:rsid w:val="00987065"/>
    <w:rsid w:val="00987F14"/>
    <w:rsid w:val="009900DD"/>
    <w:rsid w:val="00990614"/>
    <w:rsid w:val="009928B6"/>
    <w:rsid w:val="00993C02"/>
    <w:rsid w:val="00994DBC"/>
    <w:rsid w:val="009953FF"/>
    <w:rsid w:val="00996E00"/>
    <w:rsid w:val="009973E6"/>
    <w:rsid w:val="009A04BF"/>
    <w:rsid w:val="009A0970"/>
    <w:rsid w:val="009A1064"/>
    <w:rsid w:val="009A2411"/>
    <w:rsid w:val="009A2430"/>
    <w:rsid w:val="009A2613"/>
    <w:rsid w:val="009A2825"/>
    <w:rsid w:val="009A2B22"/>
    <w:rsid w:val="009A30E6"/>
    <w:rsid w:val="009A3704"/>
    <w:rsid w:val="009A646D"/>
    <w:rsid w:val="009A75CE"/>
    <w:rsid w:val="009B11EF"/>
    <w:rsid w:val="009B14F9"/>
    <w:rsid w:val="009B15B3"/>
    <w:rsid w:val="009B2A76"/>
    <w:rsid w:val="009B608C"/>
    <w:rsid w:val="009B60A6"/>
    <w:rsid w:val="009B63E8"/>
    <w:rsid w:val="009B63F4"/>
    <w:rsid w:val="009B63FF"/>
    <w:rsid w:val="009B6C9D"/>
    <w:rsid w:val="009C1D85"/>
    <w:rsid w:val="009C1F7C"/>
    <w:rsid w:val="009C300B"/>
    <w:rsid w:val="009C3E14"/>
    <w:rsid w:val="009C5930"/>
    <w:rsid w:val="009C658D"/>
    <w:rsid w:val="009C7453"/>
    <w:rsid w:val="009D050D"/>
    <w:rsid w:val="009D07BC"/>
    <w:rsid w:val="009D0A8C"/>
    <w:rsid w:val="009D19D6"/>
    <w:rsid w:val="009D268C"/>
    <w:rsid w:val="009D2765"/>
    <w:rsid w:val="009D2CED"/>
    <w:rsid w:val="009D302C"/>
    <w:rsid w:val="009D35EB"/>
    <w:rsid w:val="009D4CF3"/>
    <w:rsid w:val="009D4D0B"/>
    <w:rsid w:val="009D6232"/>
    <w:rsid w:val="009D735F"/>
    <w:rsid w:val="009E16E1"/>
    <w:rsid w:val="009E1F59"/>
    <w:rsid w:val="009E450E"/>
    <w:rsid w:val="009E454F"/>
    <w:rsid w:val="009E4F08"/>
    <w:rsid w:val="009E5C03"/>
    <w:rsid w:val="009E636F"/>
    <w:rsid w:val="009E63EB"/>
    <w:rsid w:val="009F13C5"/>
    <w:rsid w:val="009F218F"/>
    <w:rsid w:val="009F37A6"/>
    <w:rsid w:val="009F3EF6"/>
    <w:rsid w:val="009F4A47"/>
    <w:rsid w:val="009F558A"/>
    <w:rsid w:val="009F62B8"/>
    <w:rsid w:val="00A01304"/>
    <w:rsid w:val="00A01EB0"/>
    <w:rsid w:val="00A021AE"/>
    <w:rsid w:val="00A022D1"/>
    <w:rsid w:val="00A027DA"/>
    <w:rsid w:val="00A02B34"/>
    <w:rsid w:val="00A0314A"/>
    <w:rsid w:val="00A0317C"/>
    <w:rsid w:val="00A0359A"/>
    <w:rsid w:val="00A03601"/>
    <w:rsid w:val="00A0371A"/>
    <w:rsid w:val="00A0466A"/>
    <w:rsid w:val="00A04782"/>
    <w:rsid w:val="00A067AA"/>
    <w:rsid w:val="00A06809"/>
    <w:rsid w:val="00A069C6"/>
    <w:rsid w:val="00A06FF8"/>
    <w:rsid w:val="00A07BB3"/>
    <w:rsid w:val="00A10437"/>
    <w:rsid w:val="00A134E2"/>
    <w:rsid w:val="00A13FB0"/>
    <w:rsid w:val="00A1427E"/>
    <w:rsid w:val="00A151DD"/>
    <w:rsid w:val="00A159FF"/>
    <w:rsid w:val="00A16D9E"/>
    <w:rsid w:val="00A21135"/>
    <w:rsid w:val="00A22BBF"/>
    <w:rsid w:val="00A22E00"/>
    <w:rsid w:val="00A230F8"/>
    <w:rsid w:val="00A2364E"/>
    <w:rsid w:val="00A24545"/>
    <w:rsid w:val="00A24DE9"/>
    <w:rsid w:val="00A2555A"/>
    <w:rsid w:val="00A258DC"/>
    <w:rsid w:val="00A26EA1"/>
    <w:rsid w:val="00A26F26"/>
    <w:rsid w:val="00A278A6"/>
    <w:rsid w:val="00A308C2"/>
    <w:rsid w:val="00A3144F"/>
    <w:rsid w:val="00A318D1"/>
    <w:rsid w:val="00A31E9C"/>
    <w:rsid w:val="00A32F39"/>
    <w:rsid w:val="00A3488D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2288"/>
    <w:rsid w:val="00A4238C"/>
    <w:rsid w:val="00A43900"/>
    <w:rsid w:val="00A43AEC"/>
    <w:rsid w:val="00A43CDB"/>
    <w:rsid w:val="00A44028"/>
    <w:rsid w:val="00A44772"/>
    <w:rsid w:val="00A473F6"/>
    <w:rsid w:val="00A5004F"/>
    <w:rsid w:val="00A52CAD"/>
    <w:rsid w:val="00A530E6"/>
    <w:rsid w:val="00A53552"/>
    <w:rsid w:val="00A53982"/>
    <w:rsid w:val="00A53EC9"/>
    <w:rsid w:val="00A54DAF"/>
    <w:rsid w:val="00A54EC1"/>
    <w:rsid w:val="00A55A67"/>
    <w:rsid w:val="00A56CB0"/>
    <w:rsid w:val="00A57F86"/>
    <w:rsid w:val="00A61047"/>
    <w:rsid w:val="00A610BD"/>
    <w:rsid w:val="00A61F7B"/>
    <w:rsid w:val="00A62C17"/>
    <w:rsid w:val="00A62CAD"/>
    <w:rsid w:val="00A6423F"/>
    <w:rsid w:val="00A645A6"/>
    <w:rsid w:val="00A64728"/>
    <w:rsid w:val="00A65235"/>
    <w:rsid w:val="00A6561E"/>
    <w:rsid w:val="00A65C99"/>
    <w:rsid w:val="00A66C95"/>
    <w:rsid w:val="00A67E16"/>
    <w:rsid w:val="00A67FB7"/>
    <w:rsid w:val="00A71C14"/>
    <w:rsid w:val="00A72AE9"/>
    <w:rsid w:val="00A72C92"/>
    <w:rsid w:val="00A740CB"/>
    <w:rsid w:val="00A7414C"/>
    <w:rsid w:val="00A74C64"/>
    <w:rsid w:val="00A777D3"/>
    <w:rsid w:val="00A779B4"/>
    <w:rsid w:val="00A77E1C"/>
    <w:rsid w:val="00A81212"/>
    <w:rsid w:val="00A813BC"/>
    <w:rsid w:val="00A8146A"/>
    <w:rsid w:val="00A8211B"/>
    <w:rsid w:val="00A83BD7"/>
    <w:rsid w:val="00A847E8"/>
    <w:rsid w:val="00A84BB2"/>
    <w:rsid w:val="00A84C90"/>
    <w:rsid w:val="00A8642F"/>
    <w:rsid w:val="00A90473"/>
    <w:rsid w:val="00A906F2"/>
    <w:rsid w:val="00A90CF7"/>
    <w:rsid w:val="00A90E2C"/>
    <w:rsid w:val="00A913B7"/>
    <w:rsid w:val="00A91636"/>
    <w:rsid w:val="00A91D7E"/>
    <w:rsid w:val="00A923AB"/>
    <w:rsid w:val="00A92DCB"/>
    <w:rsid w:val="00A94210"/>
    <w:rsid w:val="00A944D2"/>
    <w:rsid w:val="00A959FB"/>
    <w:rsid w:val="00A96420"/>
    <w:rsid w:val="00A96B1D"/>
    <w:rsid w:val="00A979AA"/>
    <w:rsid w:val="00AA0153"/>
    <w:rsid w:val="00AA0571"/>
    <w:rsid w:val="00AA07D2"/>
    <w:rsid w:val="00AA1BBC"/>
    <w:rsid w:val="00AA210B"/>
    <w:rsid w:val="00AA23C1"/>
    <w:rsid w:val="00AA2C13"/>
    <w:rsid w:val="00AA36EF"/>
    <w:rsid w:val="00AA42DC"/>
    <w:rsid w:val="00AA492F"/>
    <w:rsid w:val="00AA57EC"/>
    <w:rsid w:val="00AB0869"/>
    <w:rsid w:val="00AB0D9D"/>
    <w:rsid w:val="00AB15DF"/>
    <w:rsid w:val="00AB1B96"/>
    <w:rsid w:val="00AB2563"/>
    <w:rsid w:val="00AB2C41"/>
    <w:rsid w:val="00AB442E"/>
    <w:rsid w:val="00AB5215"/>
    <w:rsid w:val="00AB5640"/>
    <w:rsid w:val="00AB764A"/>
    <w:rsid w:val="00AB78AB"/>
    <w:rsid w:val="00AC03C4"/>
    <w:rsid w:val="00AC2D80"/>
    <w:rsid w:val="00AC3E7C"/>
    <w:rsid w:val="00AC4EBA"/>
    <w:rsid w:val="00AC5460"/>
    <w:rsid w:val="00AC5CFB"/>
    <w:rsid w:val="00AC60B9"/>
    <w:rsid w:val="00AC6EAE"/>
    <w:rsid w:val="00AC75A9"/>
    <w:rsid w:val="00AC7B62"/>
    <w:rsid w:val="00AC7FB8"/>
    <w:rsid w:val="00AD018F"/>
    <w:rsid w:val="00AD38CA"/>
    <w:rsid w:val="00AD3ADC"/>
    <w:rsid w:val="00AD4266"/>
    <w:rsid w:val="00AD43DA"/>
    <w:rsid w:val="00AD54C1"/>
    <w:rsid w:val="00AE065A"/>
    <w:rsid w:val="00AE0CB5"/>
    <w:rsid w:val="00AE2113"/>
    <w:rsid w:val="00AE2551"/>
    <w:rsid w:val="00AE2668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7B3"/>
    <w:rsid w:val="00AF1879"/>
    <w:rsid w:val="00AF1ABC"/>
    <w:rsid w:val="00AF1E9A"/>
    <w:rsid w:val="00AF2269"/>
    <w:rsid w:val="00AF25BB"/>
    <w:rsid w:val="00AF3539"/>
    <w:rsid w:val="00AF42A7"/>
    <w:rsid w:val="00AF495D"/>
    <w:rsid w:val="00AF5A3F"/>
    <w:rsid w:val="00AF5AA1"/>
    <w:rsid w:val="00AF5D44"/>
    <w:rsid w:val="00AF76D7"/>
    <w:rsid w:val="00B00205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4C68"/>
    <w:rsid w:val="00B06F70"/>
    <w:rsid w:val="00B07076"/>
    <w:rsid w:val="00B0709A"/>
    <w:rsid w:val="00B074FB"/>
    <w:rsid w:val="00B07710"/>
    <w:rsid w:val="00B100A3"/>
    <w:rsid w:val="00B1077A"/>
    <w:rsid w:val="00B11CD6"/>
    <w:rsid w:val="00B121B8"/>
    <w:rsid w:val="00B12462"/>
    <w:rsid w:val="00B12DFF"/>
    <w:rsid w:val="00B132AA"/>
    <w:rsid w:val="00B13823"/>
    <w:rsid w:val="00B13B82"/>
    <w:rsid w:val="00B14F1F"/>
    <w:rsid w:val="00B1590F"/>
    <w:rsid w:val="00B15B32"/>
    <w:rsid w:val="00B15DC3"/>
    <w:rsid w:val="00B162B8"/>
    <w:rsid w:val="00B166D6"/>
    <w:rsid w:val="00B17629"/>
    <w:rsid w:val="00B203C7"/>
    <w:rsid w:val="00B208E6"/>
    <w:rsid w:val="00B21A01"/>
    <w:rsid w:val="00B21F47"/>
    <w:rsid w:val="00B225B8"/>
    <w:rsid w:val="00B2282B"/>
    <w:rsid w:val="00B26D10"/>
    <w:rsid w:val="00B27455"/>
    <w:rsid w:val="00B30019"/>
    <w:rsid w:val="00B3112D"/>
    <w:rsid w:val="00B316AC"/>
    <w:rsid w:val="00B32AC3"/>
    <w:rsid w:val="00B32E70"/>
    <w:rsid w:val="00B334F9"/>
    <w:rsid w:val="00B341F0"/>
    <w:rsid w:val="00B3500D"/>
    <w:rsid w:val="00B351EE"/>
    <w:rsid w:val="00B3706B"/>
    <w:rsid w:val="00B37142"/>
    <w:rsid w:val="00B404C3"/>
    <w:rsid w:val="00B41449"/>
    <w:rsid w:val="00B41BE1"/>
    <w:rsid w:val="00B423D9"/>
    <w:rsid w:val="00B44B76"/>
    <w:rsid w:val="00B4533E"/>
    <w:rsid w:val="00B4593A"/>
    <w:rsid w:val="00B46208"/>
    <w:rsid w:val="00B4675F"/>
    <w:rsid w:val="00B46D48"/>
    <w:rsid w:val="00B47428"/>
    <w:rsid w:val="00B50732"/>
    <w:rsid w:val="00B50BBF"/>
    <w:rsid w:val="00B51FEE"/>
    <w:rsid w:val="00B52856"/>
    <w:rsid w:val="00B53813"/>
    <w:rsid w:val="00B54D8B"/>
    <w:rsid w:val="00B5558A"/>
    <w:rsid w:val="00B55E0A"/>
    <w:rsid w:val="00B55EF1"/>
    <w:rsid w:val="00B56193"/>
    <w:rsid w:val="00B563E8"/>
    <w:rsid w:val="00B56C6E"/>
    <w:rsid w:val="00B5755B"/>
    <w:rsid w:val="00B60942"/>
    <w:rsid w:val="00B60A67"/>
    <w:rsid w:val="00B60C8F"/>
    <w:rsid w:val="00B61D5D"/>
    <w:rsid w:val="00B62AA6"/>
    <w:rsid w:val="00B63046"/>
    <w:rsid w:val="00B64DBA"/>
    <w:rsid w:val="00B6739B"/>
    <w:rsid w:val="00B678C1"/>
    <w:rsid w:val="00B67D12"/>
    <w:rsid w:val="00B719F5"/>
    <w:rsid w:val="00B732C1"/>
    <w:rsid w:val="00B74AF4"/>
    <w:rsid w:val="00B7547C"/>
    <w:rsid w:val="00B77342"/>
    <w:rsid w:val="00B7766E"/>
    <w:rsid w:val="00B8109E"/>
    <w:rsid w:val="00B810C7"/>
    <w:rsid w:val="00B8447F"/>
    <w:rsid w:val="00B854E6"/>
    <w:rsid w:val="00B8564E"/>
    <w:rsid w:val="00B85DBB"/>
    <w:rsid w:val="00B85DFA"/>
    <w:rsid w:val="00B862DC"/>
    <w:rsid w:val="00B8797A"/>
    <w:rsid w:val="00B87E8E"/>
    <w:rsid w:val="00B90325"/>
    <w:rsid w:val="00B906F4"/>
    <w:rsid w:val="00B90870"/>
    <w:rsid w:val="00B90B29"/>
    <w:rsid w:val="00B911F1"/>
    <w:rsid w:val="00B91524"/>
    <w:rsid w:val="00B92B49"/>
    <w:rsid w:val="00B92C87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F7E"/>
    <w:rsid w:val="00BA1BAB"/>
    <w:rsid w:val="00BA22AC"/>
    <w:rsid w:val="00BA4364"/>
    <w:rsid w:val="00BA458C"/>
    <w:rsid w:val="00BA472D"/>
    <w:rsid w:val="00BA55A3"/>
    <w:rsid w:val="00BA57A8"/>
    <w:rsid w:val="00BA60BB"/>
    <w:rsid w:val="00BA62D7"/>
    <w:rsid w:val="00BA7221"/>
    <w:rsid w:val="00BA7782"/>
    <w:rsid w:val="00BB0010"/>
    <w:rsid w:val="00BB05EB"/>
    <w:rsid w:val="00BB0CF5"/>
    <w:rsid w:val="00BB1DEF"/>
    <w:rsid w:val="00BB4189"/>
    <w:rsid w:val="00BB4E29"/>
    <w:rsid w:val="00BB5AE0"/>
    <w:rsid w:val="00BB60DA"/>
    <w:rsid w:val="00BB611D"/>
    <w:rsid w:val="00BB6187"/>
    <w:rsid w:val="00BB7CD9"/>
    <w:rsid w:val="00BC021F"/>
    <w:rsid w:val="00BC1556"/>
    <w:rsid w:val="00BC2A2D"/>
    <w:rsid w:val="00BC2A92"/>
    <w:rsid w:val="00BC40BE"/>
    <w:rsid w:val="00BC427F"/>
    <w:rsid w:val="00BC4C40"/>
    <w:rsid w:val="00BC5158"/>
    <w:rsid w:val="00BC5552"/>
    <w:rsid w:val="00BC56BC"/>
    <w:rsid w:val="00BC5F70"/>
    <w:rsid w:val="00BC6661"/>
    <w:rsid w:val="00BC69F4"/>
    <w:rsid w:val="00BC6F1E"/>
    <w:rsid w:val="00BC78B8"/>
    <w:rsid w:val="00BD017C"/>
    <w:rsid w:val="00BD0700"/>
    <w:rsid w:val="00BD35D1"/>
    <w:rsid w:val="00BD3A55"/>
    <w:rsid w:val="00BD4420"/>
    <w:rsid w:val="00BD5172"/>
    <w:rsid w:val="00BD52C3"/>
    <w:rsid w:val="00BD5EB8"/>
    <w:rsid w:val="00BD61B2"/>
    <w:rsid w:val="00BD74C9"/>
    <w:rsid w:val="00BD7795"/>
    <w:rsid w:val="00BE0026"/>
    <w:rsid w:val="00BE0518"/>
    <w:rsid w:val="00BE1400"/>
    <w:rsid w:val="00BE24E7"/>
    <w:rsid w:val="00BE25A7"/>
    <w:rsid w:val="00BE3096"/>
    <w:rsid w:val="00BE4798"/>
    <w:rsid w:val="00BE54D1"/>
    <w:rsid w:val="00BE5AC5"/>
    <w:rsid w:val="00BE5E78"/>
    <w:rsid w:val="00BE6061"/>
    <w:rsid w:val="00BE7A24"/>
    <w:rsid w:val="00BF08B0"/>
    <w:rsid w:val="00BF1A2D"/>
    <w:rsid w:val="00BF295D"/>
    <w:rsid w:val="00BF2B01"/>
    <w:rsid w:val="00BF2DB3"/>
    <w:rsid w:val="00BF4304"/>
    <w:rsid w:val="00BF4ADC"/>
    <w:rsid w:val="00BF4D40"/>
    <w:rsid w:val="00BF50C4"/>
    <w:rsid w:val="00BF56E0"/>
    <w:rsid w:val="00BF60FB"/>
    <w:rsid w:val="00BF6935"/>
    <w:rsid w:val="00BF96C6"/>
    <w:rsid w:val="00C02337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7F17"/>
    <w:rsid w:val="00C2034F"/>
    <w:rsid w:val="00C2093C"/>
    <w:rsid w:val="00C209D0"/>
    <w:rsid w:val="00C2102F"/>
    <w:rsid w:val="00C210E3"/>
    <w:rsid w:val="00C2209C"/>
    <w:rsid w:val="00C228E2"/>
    <w:rsid w:val="00C232C9"/>
    <w:rsid w:val="00C233C9"/>
    <w:rsid w:val="00C23854"/>
    <w:rsid w:val="00C2385C"/>
    <w:rsid w:val="00C24F8A"/>
    <w:rsid w:val="00C25707"/>
    <w:rsid w:val="00C262E1"/>
    <w:rsid w:val="00C26530"/>
    <w:rsid w:val="00C2691E"/>
    <w:rsid w:val="00C26E23"/>
    <w:rsid w:val="00C270BB"/>
    <w:rsid w:val="00C30153"/>
    <w:rsid w:val="00C30808"/>
    <w:rsid w:val="00C30944"/>
    <w:rsid w:val="00C30C57"/>
    <w:rsid w:val="00C31009"/>
    <w:rsid w:val="00C312F0"/>
    <w:rsid w:val="00C31F4E"/>
    <w:rsid w:val="00C325C3"/>
    <w:rsid w:val="00C332DA"/>
    <w:rsid w:val="00C33654"/>
    <w:rsid w:val="00C36120"/>
    <w:rsid w:val="00C3720E"/>
    <w:rsid w:val="00C3738A"/>
    <w:rsid w:val="00C37C18"/>
    <w:rsid w:val="00C407AC"/>
    <w:rsid w:val="00C4096E"/>
    <w:rsid w:val="00C4111F"/>
    <w:rsid w:val="00C41198"/>
    <w:rsid w:val="00C414DC"/>
    <w:rsid w:val="00C41DF5"/>
    <w:rsid w:val="00C42C5C"/>
    <w:rsid w:val="00C42C6B"/>
    <w:rsid w:val="00C44648"/>
    <w:rsid w:val="00C447EE"/>
    <w:rsid w:val="00C44B95"/>
    <w:rsid w:val="00C452B4"/>
    <w:rsid w:val="00C45843"/>
    <w:rsid w:val="00C4741F"/>
    <w:rsid w:val="00C47515"/>
    <w:rsid w:val="00C50F2F"/>
    <w:rsid w:val="00C53C9B"/>
    <w:rsid w:val="00C5472E"/>
    <w:rsid w:val="00C547D3"/>
    <w:rsid w:val="00C552CB"/>
    <w:rsid w:val="00C563C3"/>
    <w:rsid w:val="00C568ED"/>
    <w:rsid w:val="00C56E7D"/>
    <w:rsid w:val="00C57B50"/>
    <w:rsid w:val="00C57FC1"/>
    <w:rsid w:val="00C60648"/>
    <w:rsid w:val="00C614F9"/>
    <w:rsid w:val="00C6163D"/>
    <w:rsid w:val="00C62C72"/>
    <w:rsid w:val="00C63432"/>
    <w:rsid w:val="00C63AB2"/>
    <w:rsid w:val="00C65941"/>
    <w:rsid w:val="00C6743F"/>
    <w:rsid w:val="00C67E76"/>
    <w:rsid w:val="00C67F0D"/>
    <w:rsid w:val="00C7018D"/>
    <w:rsid w:val="00C7176B"/>
    <w:rsid w:val="00C72232"/>
    <w:rsid w:val="00C72945"/>
    <w:rsid w:val="00C72E77"/>
    <w:rsid w:val="00C7322F"/>
    <w:rsid w:val="00C73617"/>
    <w:rsid w:val="00C7434E"/>
    <w:rsid w:val="00C75CBD"/>
    <w:rsid w:val="00C7665A"/>
    <w:rsid w:val="00C76A64"/>
    <w:rsid w:val="00C76BC8"/>
    <w:rsid w:val="00C77221"/>
    <w:rsid w:val="00C80F03"/>
    <w:rsid w:val="00C816E4"/>
    <w:rsid w:val="00C81A86"/>
    <w:rsid w:val="00C83806"/>
    <w:rsid w:val="00C839A8"/>
    <w:rsid w:val="00C83AEB"/>
    <w:rsid w:val="00C86D38"/>
    <w:rsid w:val="00C90586"/>
    <w:rsid w:val="00C915FA"/>
    <w:rsid w:val="00C91A86"/>
    <w:rsid w:val="00C93B95"/>
    <w:rsid w:val="00C946D3"/>
    <w:rsid w:val="00C96329"/>
    <w:rsid w:val="00C96855"/>
    <w:rsid w:val="00C97D1F"/>
    <w:rsid w:val="00CA0781"/>
    <w:rsid w:val="00CA1020"/>
    <w:rsid w:val="00CA15D8"/>
    <w:rsid w:val="00CA16FD"/>
    <w:rsid w:val="00CA1D0F"/>
    <w:rsid w:val="00CA2993"/>
    <w:rsid w:val="00CA361D"/>
    <w:rsid w:val="00CA3663"/>
    <w:rsid w:val="00CA3C06"/>
    <w:rsid w:val="00CA4359"/>
    <w:rsid w:val="00CA4913"/>
    <w:rsid w:val="00CA4A59"/>
    <w:rsid w:val="00CA6405"/>
    <w:rsid w:val="00CA6DE1"/>
    <w:rsid w:val="00CA6E28"/>
    <w:rsid w:val="00CA70C6"/>
    <w:rsid w:val="00CA73F0"/>
    <w:rsid w:val="00CB0DA3"/>
    <w:rsid w:val="00CB3640"/>
    <w:rsid w:val="00CB39D8"/>
    <w:rsid w:val="00CB3A7F"/>
    <w:rsid w:val="00CB3BC4"/>
    <w:rsid w:val="00CB504E"/>
    <w:rsid w:val="00CB56C8"/>
    <w:rsid w:val="00CB6363"/>
    <w:rsid w:val="00CB65A1"/>
    <w:rsid w:val="00CB709C"/>
    <w:rsid w:val="00CB7FB3"/>
    <w:rsid w:val="00CC0FA2"/>
    <w:rsid w:val="00CC15B0"/>
    <w:rsid w:val="00CC2923"/>
    <w:rsid w:val="00CC3352"/>
    <w:rsid w:val="00CC3BC3"/>
    <w:rsid w:val="00CC3CBB"/>
    <w:rsid w:val="00CC4780"/>
    <w:rsid w:val="00CC54B0"/>
    <w:rsid w:val="00CC611C"/>
    <w:rsid w:val="00CC6756"/>
    <w:rsid w:val="00CC7CB4"/>
    <w:rsid w:val="00CD000B"/>
    <w:rsid w:val="00CD042D"/>
    <w:rsid w:val="00CD074B"/>
    <w:rsid w:val="00CD0E40"/>
    <w:rsid w:val="00CD1B13"/>
    <w:rsid w:val="00CD1F88"/>
    <w:rsid w:val="00CD3297"/>
    <w:rsid w:val="00CD32D6"/>
    <w:rsid w:val="00CD3DE0"/>
    <w:rsid w:val="00CD43D9"/>
    <w:rsid w:val="00CD4C9E"/>
    <w:rsid w:val="00CD57CA"/>
    <w:rsid w:val="00CD6855"/>
    <w:rsid w:val="00CD757D"/>
    <w:rsid w:val="00CD7817"/>
    <w:rsid w:val="00CE14C9"/>
    <w:rsid w:val="00CE1B0C"/>
    <w:rsid w:val="00CE1D76"/>
    <w:rsid w:val="00CE2107"/>
    <w:rsid w:val="00CE27C2"/>
    <w:rsid w:val="00CE3C92"/>
    <w:rsid w:val="00CE5003"/>
    <w:rsid w:val="00CE51A5"/>
    <w:rsid w:val="00CE59C7"/>
    <w:rsid w:val="00CE71F0"/>
    <w:rsid w:val="00CE7DA7"/>
    <w:rsid w:val="00CEC65E"/>
    <w:rsid w:val="00CF131E"/>
    <w:rsid w:val="00CF16FA"/>
    <w:rsid w:val="00CF2520"/>
    <w:rsid w:val="00CF255D"/>
    <w:rsid w:val="00CF25F8"/>
    <w:rsid w:val="00CF26C1"/>
    <w:rsid w:val="00CF27C7"/>
    <w:rsid w:val="00CF33D0"/>
    <w:rsid w:val="00CF40ED"/>
    <w:rsid w:val="00CF4235"/>
    <w:rsid w:val="00CF5271"/>
    <w:rsid w:val="00CF595E"/>
    <w:rsid w:val="00CF661A"/>
    <w:rsid w:val="00CF699E"/>
    <w:rsid w:val="00CF74BA"/>
    <w:rsid w:val="00CF7E68"/>
    <w:rsid w:val="00D00517"/>
    <w:rsid w:val="00D00B75"/>
    <w:rsid w:val="00D01941"/>
    <w:rsid w:val="00D01B69"/>
    <w:rsid w:val="00D01DFD"/>
    <w:rsid w:val="00D03087"/>
    <w:rsid w:val="00D0321C"/>
    <w:rsid w:val="00D04942"/>
    <w:rsid w:val="00D06F28"/>
    <w:rsid w:val="00D071AB"/>
    <w:rsid w:val="00D073C0"/>
    <w:rsid w:val="00D07CAF"/>
    <w:rsid w:val="00D107A1"/>
    <w:rsid w:val="00D125EA"/>
    <w:rsid w:val="00D12A18"/>
    <w:rsid w:val="00D12C42"/>
    <w:rsid w:val="00D1329C"/>
    <w:rsid w:val="00D13D3C"/>
    <w:rsid w:val="00D14AEA"/>
    <w:rsid w:val="00D2055B"/>
    <w:rsid w:val="00D20EF6"/>
    <w:rsid w:val="00D20F09"/>
    <w:rsid w:val="00D21984"/>
    <w:rsid w:val="00D21FBF"/>
    <w:rsid w:val="00D223BF"/>
    <w:rsid w:val="00D2253E"/>
    <w:rsid w:val="00D22FD7"/>
    <w:rsid w:val="00D23842"/>
    <w:rsid w:val="00D25441"/>
    <w:rsid w:val="00D256BA"/>
    <w:rsid w:val="00D26ABE"/>
    <w:rsid w:val="00D277E5"/>
    <w:rsid w:val="00D27ECE"/>
    <w:rsid w:val="00D27F63"/>
    <w:rsid w:val="00D30795"/>
    <w:rsid w:val="00D30B06"/>
    <w:rsid w:val="00D3210C"/>
    <w:rsid w:val="00D32BED"/>
    <w:rsid w:val="00D32C92"/>
    <w:rsid w:val="00D32E9D"/>
    <w:rsid w:val="00D33EF4"/>
    <w:rsid w:val="00D34008"/>
    <w:rsid w:val="00D362C8"/>
    <w:rsid w:val="00D37E57"/>
    <w:rsid w:val="00D43139"/>
    <w:rsid w:val="00D432D5"/>
    <w:rsid w:val="00D4464D"/>
    <w:rsid w:val="00D451C6"/>
    <w:rsid w:val="00D46CA3"/>
    <w:rsid w:val="00D47F2A"/>
    <w:rsid w:val="00D5012E"/>
    <w:rsid w:val="00D5045F"/>
    <w:rsid w:val="00D51A8E"/>
    <w:rsid w:val="00D52889"/>
    <w:rsid w:val="00D52A86"/>
    <w:rsid w:val="00D53B29"/>
    <w:rsid w:val="00D540D2"/>
    <w:rsid w:val="00D54AA4"/>
    <w:rsid w:val="00D54F82"/>
    <w:rsid w:val="00D55C52"/>
    <w:rsid w:val="00D55F59"/>
    <w:rsid w:val="00D5651C"/>
    <w:rsid w:val="00D566A1"/>
    <w:rsid w:val="00D60373"/>
    <w:rsid w:val="00D60E4D"/>
    <w:rsid w:val="00D6356C"/>
    <w:rsid w:val="00D645B1"/>
    <w:rsid w:val="00D64600"/>
    <w:rsid w:val="00D646DC"/>
    <w:rsid w:val="00D649C1"/>
    <w:rsid w:val="00D659E2"/>
    <w:rsid w:val="00D65F96"/>
    <w:rsid w:val="00D6775D"/>
    <w:rsid w:val="00D67ECD"/>
    <w:rsid w:val="00D7040F"/>
    <w:rsid w:val="00D71258"/>
    <w:rsid w:val="00D71740"/>
    <w:rsid w:val="00D743E2"/>
    <w:rsid w:val="00D74B1C"/>
    <w:rsid w:val="00D755E8"/>
    <w:rsid w:val="00D77611"/>
    <w:rsid w:val="00D81843"/>
    <w:rsid w:val="00D818CC"/>
    <w:rsid w:val="00D8350C"/>
    <w:rsid w:val="00D83DAD"/>
    <w:rsid w:val="00D84012"/>
    <w:rsid w:val="00D846EC"/>
    <w:rsid w:val="00D84B4B"/>
    <w:rsid w:val="00D8583C"/>
    <w:rsid w:val="00D85F4E"/>
    <w:rsid w:val="00D9036B"/>
    <w:rsid w:val="00D91076"/>
    <w:rsid w:val="00D92C36"/>
    <w:rsid w:val="00D92F0F"/>
    <w:rsid w:val="00D95916"/>
    <w:rsid w:val="00D962D3"/>
    <w:rsid w:val="00D978B5"/>
    <w:rsid w:val="00D97F2C"/>
    <w:rsid w:val="00DA0B90"/>
    <w:rsid w:val="00DA289B"/>
    <w:rsid w:val="00DA2A72"/>
    <w:rsid w:val="00DA30FA"/>
    <w:rsid w:val="00DA36E8"/>
    <w:rsid w:val="00DA48B3"/>
    <w:rsid w:val="00DA5FC5"/>
    <w:rsid w:val="00DA6DFD"/>
    <w:rsid w:val="00DA784F"/>
    <w:rsid w:val="00DB23C5"/>
    <w:rsid w:val="00DB43F1"/>
    <w:rsid w:val="00DB479E"/>
    <w:rsid w:val="00DB56CC"/>
    <w:rsid w:val="00DB5EC0"/>
    <w:rsid w:val="00DB6484"/>
    <w:rsid w:val="00DB6627"/>
    <w:rsid w:val="00DB6BDB"/>
    <w:rsid w:val="00DB7647"/>
    <w:rsid w:val="00DC034F"/>
    <w:rsid w:val="00DC0D98"/>
    <w:rsid w:val="00DC18ED"/>
    <w:rsid w:val="00DC2343"/>
    <w:rsid w:val="00DC26C3"/>
    <w:rsid w:val="00DC3323"/>
    <w:rsid w:val="00DC383E"/>
    <w:rsid w:val="00DC3C62"/>
    <w:rsid w:val="00DC488F"/>
    <w:rsid w:val="00DC57E2"/>
    <w:rsid w:val="00DC5D7C"/>
    <w:rsid w:val="00DC5E4C"/>
    <w:rsid w:val="00DC68E7"/>
    <w:rsid w:val="00DC6D3B"/>
    <w:rsid w:val="00DD0525"/>
    <w:rsid w:val="00DD09FC"/>
    <w:rsid w:val="00DD1011"/>
    <w:rsid w:val="00DD2AF6"/>
    <w:rsid w:val="00DD2DA3"/>
    <w:rsid w:val="00DD36F4"/>
    <w:rsid w:val="00DD453E"/>
    <w:rsid w:val="00DD55ED"/>
    <w:rsid w:val="00DD5BCE"/>
    <w:rsid w:val="00DD6742"/>
    <w:rsid w:val="00DD6AAA"/>
    <w:rsid w:val="00DD71EA"/>
    <w:rsid w:val="00DE037B"/>
    <w:rsid w:val="00DE03BC"/>
    <w:rsid w:val="00DE1B23"/>
    <w:rsid w:val="00DE1C13"/>
    <w:rsid w:val="00DE218A"/>
    <w:rsid w:val="00DE2210"/>
    <w:rsid w:val="00DE2881"/>
    <w:rsid w:val="00DE2F89"/>
    <w:rsid w:val="00DE2FCC"/>
    <w:rsid w:val="00DE410A"/>
    <w:rsid w:val="00DE593A"/>
    <w:rsid w:val="00DE6ADB"/>
    <w:rsid w:val="00DE7885"/>
    <w:rsid w:val="00DE7B16"/>
    <w:rsid w:val="00DE7BA5"/>
    <w:rsid w:val="00DF07C3"/>
    <w:rsid w:val="00DF0C44"/>
    <w:rsid w:val="00DF1DFD"/>
    <w:rsid w:val="00DF1EB2"/>
    <w:rsid w:val="00DF37CE"/>
    <w:rsid w:val="00DF436F"/>
    <w:rsid w:val="00DF5328"/>
    <w:rsid w:val="00DF5A3F"/>
    <w:rsid w:val="00DF66BE"/>
    <w:rsid w:val="00DF6C2E"/>
    <w:rsid w:val="00DF6C9A"/>
    <w:rsid w:val="00DF7493"/>
    <w:rsid w:val="00DF75C0"/>
    <w:rsid w:val="00DF7897"/>
    <w:rsid w:val="00E0074E"/>
    <w:rsid w:val="00E00C21"/>
    <w:rsid w:val="00E00E64"/>
    <w:rsid w:val="00E01C31"/>
    <w:rsid w:val="00E0268A"/>
    <w:rsid w:val="00E03736"/>
    <w:rsid w:val="00E03A68"/>
    <w:rsid w:val="00E03B8A"/>
    <w:rsid w:val="00E041C6"/>
    <w:rsid w:val="00E04537"/>
    <w:rsid w:val="00E04EDF"/>
    <w:rsid w:val="00E05055"/>
    <w:rsid w:val="00E05F29"/>
    <w:rsid w:val="00E060EA"/>
    <w:rsid w:val="00E06DBF"/>
    <w:rsid w:val="00E0782F"/>
    <w:rsid w:val="00E10478"/>
    <w:rsid w:val="00E12253"/>
    <w:rsid w:val="00E138C5"/>
    <w:rsid w:val="00E13A62"/>
    <w:rsid w:val="00E145D4"/>
    <w:rsid w:val="00E164E5"/>
    <w:rsid w:val="00E1686E"/>
    <w:rsid w:val="00E1704C"/>
    <w:rsid w:val="00E171F0"/>
    <w:rsid w:val="00E20491"/>
    <w:rsid w:val="00E214A8"/>
    <w:rsid w:val="00E2265E"/>
    <w:rsid w:val="00E226ED"/>
    <w:rsid w:val="00E22993"/>
    <w:rsid w:val="00E238E3"/>
    <w:rsid w:val="00E24098"/>
    <w:rsid w:val="00E24202"/>
    <w:rsid w:val="00E242B2"/>
    <w:rsid w:val="00E24FAB"/>
    <w:rsid w:val="00E251EC"/>
    <w:rsid w:val="00E2718E"/>
    <w:rsid w:val="00E27839"/>
    <w:rsid w:val="00E27B1F"/>
    <w:rsid w:val="00E30EBF"/>
    <w:rsid w:val="00E3205C"/>
    <w:rsid w:val="00E321C2"/>
    <w:rsid w:val="00E32379"/>
    <w:rsid w:val="00E3274A"/>
    <w:rsid w:val="00E32772"/>
    <w:rsid w:val="00E32DA2"/>
    <w:rsid w:val="00E333B3"/>
    <w:rsid w:val="00E34D39"/>
    <w:rsid w:val="00E3517E"/>
    <w:rsid w:val="00E3519E"/>
    <w:rsid w:val="00E36B77"/>
    <w:rsid w:val="00E40CB6"/>
    <w:rsid w:val="00E425DC"/>
    <w:rsid w:val="00E44154"/>
    <w:rsid w:val="00E4504E"/>
    <w:rsid w:val="00E4543C"/>
    <w:rsid w:val="00E45610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F5"/>
    <w:rsid w:val="00E55A41"/>
    <w:rsid w:val="00E562EA"/>
    <w:rsid w:val="00E57462"/>
    <w:rsid w:val="00E62B67"/>
    <w:rsid w:val="00E636CC"/>
    <w:rsid w:val="00E65521"/>
    <w:rsid w:val="00E65B56"/>
    <w:rsid w:val="00E665AE"/>
    <w:rsid w:val="00E671BC"/>
    <w:rsid w:val="00E67899"/>
    <w:rsid w:val="00E7206C"/>
    <w:rsid w:val="00E73B25"/>
    <w:rsid w:val="00E76711"/>
    <w:rsid w:val="00E76976"/>
    <w:rsid w:val="00E77D1B"/>
    <w:rsid w:val="00E77E9F"/>
    <w:rsid w:val="00E80D8B"/>
    <w:rsid w:val="00E80E74"/>
    <w:rsid w:val="00E812A2"/>
    <w:rsid w:val="00E8137C"/>
    <w:rsid w:val="00E81559"/>
    <w:rsid w:val="00E82017"/>
    <w:rsid w:val="00E8207F"/>
    <w:rsid w:val="00E834AD"/>
    <w:rsid w:val="00E840F2"/>
    <w:rsid w:val="00E84E1E"/>
    <w:rsid w:val="00E85B7B"/>
    <w:rsid w:val="00E868C4"/>
    <w:rsid w:val="00E8736C"/>
    <w:rsid w:val="00E87792"/>
    <w:rsid w:val="00E909FB"/>
    <w:rsid w:val="00E9217C"/>
    <w:rsid w:val="00E92CD7"/>
    <w:rsid w:val="00E93545"/>
    <w:rsid w:val="00E93D96"/>
    <w:rsid w:val="00E9424A"/>
    <w:rsid w:val="00E94ACC"/>
    <w:rsid w:val="00E94AFE"/>
    <w:rsid w:val="00E97885"/>
    <w:rsid w:val="00E978A1"/>
    <w:rsid w:val="00EA01EB"/>
    <w:rsid w:val="00EA032B"/>
    <w:rsid w:val="00EA15D8"/>
    <w:rsid w:val="00EA1F2D"/>
    <w:rsid w:val="00EA1F59"/>
    <w:rsid w:val="00EA2531"/>
    <w:rsid w:val="00EA3121"/>
    <w:rsid w:val="00EA3124"/>
    <w:rsid w:val="00EA3987"/>
    <w:rsid w:val="00EA49EB"/>
    <w:rsid w:val="00EA4AE6"/>
    <w:rsid w:val="00EA52F1"/>
    <w:rsid w:val="00EA5864"/>
    <w:rsid w:val="00EA78FC"/>
    <w:rsid w:val="00EA7F5B"/>
    <w:rsid w:val="00EB0422"/>
    <w:rsid w:val="00EB207F"/>
    <w:rsid w:val="00EB20E9"/>
    <w:rsid w:val="00EB242E"/>
    <w:rsid w:val="00EB2A2E"/>
    <w:rsid w:val="00EB2B16"/>
    <w:rsid w:val="00EB31CF"/>
    <w:rsid w:val="00EB4E5F"/>
    <w:rsid w:val="00EB5E84"/>
    <w:rsid w:val="00EB62F5"/>
    <w:rsid w:val="00EB6467"/>
    <w:rsid w:val="00EB71A9"/>
    <w:rsid w:val="00EB77AB"/>
    <w:rsid w:val="00EC07BC"/>
    <w:rsid w:val="00EC12C0"/>
    <w:rsid w:val="00EC1C9A"/>
    <w:rsid w:val="00EC378B"/>
    <w:rsid w:val="00EC402F"/>
    <w:rsid w:val="00EC40E0"/>
    <w:rsid w:val="00EC435D"/>
    <w:rsid w:val="00EC4ED4"/>
    <w:rsid w:val="00EC5744"/>
    <w:rsid w:val="00EC64A9"/>
    <w:rsid w:val="00EC69BD"/>
    <w:rsid w:val="00EC75AD"/>
    <w:rsid w:val="00ED0A27"/>
    <w:rsid w:val="00ED0DE5"/>
    <w:rsid w:val="00ED2464"/>
    <w:rsid w:val="00ED2506"/>
    <w:rsid w:val="00ED254E"/>
    <w:rsid w:val="00ED2D29"/>
    <w:rsid w:val="00ED3CC1"/>
    <w:rsid w:val="00ED4E33"/>
    <w:rsid w:val="00ED4F4E"/>
    <w:rsid w:val="00ED5E3F"/>
    <w:rsid w:val="00ED6A1D"/>
    <w:rsid w:val="00ED6E86"/>
    <w:rsid w:val="00ED7188"/>
    <w:rsid w:val="00ED784E"/>
    <w:rsid w:val="00ED7A3A"/>
    <w:rsid w:val="00EE1914"/>
    <w:rsid w:val="00EE2C97"/>
    <w:rsid w:val="00EE326D"/>
    <w:rsid w:val="00EE33BC"/>
    <w:rsid w:val="00EE3765"/>
    <w:rsid w:val="00EE3CDE"/>
    <w:rsid w:val="00EE40DA"/>
    <w:rsid w:val="00EE4474"/>
    <w:rsid w:val="00EE552F"/>
    <w:rsid w:val="00EE7435"/>
    <w:rsid w:val="00EF0BEB"/>
    <w:rsid w:val="00EF2096"/>
    <w:rsid w:val="00EF2403"/>
    <w:rsid w:val="00EF3406"/>
    <w:rsid w:val="00EF568C"/>
    <w:rsid w:val="00EF5994"/>
    <w:rsid w:val="00EF5D5D"/>
    <w:rsid w:val="00EF61FE"/>
    <w:rsid w:val="00EF6309"/>
    <w:rsid w:val="00EF6BB7"/>
    <w:rsid w:val="00EF7750"/>
    <w:rsid w:val="00F00595"/>
    <w:rsid w:val="00F00EA2"/>
    <w:rsid w:val="00F012DF"/>
    <w:rsid w:val="00F0226B"/>
    <w:rsid w:val="00F022DD"/>
    <w:rsid w:val="00F02785"/>
    <w:rsid w:val="00F036B3"/>
    <w:rsid w:val="00F04786"/>
    <w:rsid w:val="00F04928"/>
    <w:rsid w:val="00F05C64"/>
    <w:rsid w:val="00F05F4B"/>
    <w:rsid w:val="00F061DC"/>
    <w:rsid w:val="00F06226"/>
    <w:rsid w:val="00F06311"/>
    <w:rsid w:val="00F06650"/>
    <w:rsid w:val="00F0707F"/>
    <w:rsid w:val="00F074C0"/>
    <w:rsid w:val="00F07522"/>
    <w:rsid w:val="00F1052B"/>
    <w:rsid w:val="00F109B2"/>
    <w:rsid w:val="00F10E00"/>
    <w:rsid w:val="00F1219A"/>
    <w:rsid w:val="00F12FFC"/>
    <w:rsid w:val="00F132DC"/>
    <w:rsid w:val="00F14F33"/>
    <w:rsid w:val="00F154DD"/>
    <w:rsid w:val="00F168BC"/>
    <w:rsid w:val="00F170CD"/>
    <w:rsid w:val="00F173A6"/>
    <w:rsid w:val="00F17AFB"/>
    <w:rsid w:val="00F17E89"/>
    <w:rsid w:val="00F210BB"/>
    <w:rsid w:val="00F2144E"/>
    <w:rsid w:val="00F22893"/>
    <w:rsid w:val="00F23792"/>
    <w:rsid w:val="00F23DB0"/>
    <w:rsid w:val="00F250CD"/>
    <w:rsid w:val="00F26AE3"/>
    <w:rsid w:val="00F277B1"/>
    <w:rsid w:val="00F27E8A"/>
    <w:rsid w:val="00F301E0"/>
    <w:rsid w:val="00F30D44"/>
    <w:rsid w:val="00F315F5"/>
    <w:rsid w:val="00F31A23"/>
    <w:rsid w:val="00F33AA6"/>
    <w:rsid w:val="00F33C7F"/>
    <w:rsid w:val="00F34549"/>
    <w:rsid w:val="00F34CC8"/>
    <w:rsid w:val="00F34E53"/>
    <w:rsid w:val="00F351A3"/>
    <w:rsid w:val="00F35D47"/>
    <w:rsid w:val="00F360C6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5CE0"/>
    <w:rsid w:val="00F465FF"/>
    <w:rsid w:val="00F51817"/>
    <w:rsid w:val="00F52C42"/>
    <w:rsid w:val="00F52F05"/>
    <w:rsid w:val="00F55A1B"/>
    <w:rsid w:val="00F56521"/>
    <w:rsid w:val="00F565AF"/>
    <w:rsid w:val="00F57D22"/>
    <w:rsid w:val="00F602A8"/>
    <w:rsid w:val="00F60C5F"/>
    <w:rsid w:val="00F6100E"/>
    <w:rsid w:val="00F61E70"/>
    <w:rsid w:val="00F626AF"/>
    <w:rsid w:val="00F630C1"/>
    <w:rsid w:val="00F63DA8"/>
    <w:rsid w:val="00F64933"/>
    <w:rsid w:val="00F64D9E"/>
    <w:rsid w:val="00F64F7B"/>
    <w:rsid w:val="00F64F90"/>
    <w:rsid w:val="00F6504D"/>
    <w:rsid w:val="00F65C1D"/>
    <w:rsid w:val="00F67048"/>
    <w:rsid w:val="00F67DFB"/>
    <w:rsid w:val="00F70406"/>
    <w:rsid w:val="00F7099A"/>
    <w:rsid w:val="00F70C19"/>
    <w:rsid w:val="00F70E37"/>
    <w:rsid w:val="00F71B65"/>
    <w:rsid w:val="00F72BC2"/>
    <w:rsid w:val="00F735D9"/>
    <w:rsid w:val="00F737ED"/>
    <w:rsid w:val="00F73FEE"/>
    <w:rsid w:val="00F745E3"/>
    <w:rsid w:val="00F74C30"/>
    <w:rsid w:val="00F7719B"/>
    <w:rsid w:val="00F772A5"/>
    <w:rsid w:val="00F81166"/>
    <w:rsid w:val="00F823DC"/>
    <w:rsid w:val="00F8420C"/>
    <w:rsid w:val="00F85476"/>
    <w:rsid w:val="00F85A00"/>
    <w:rsid w:val="00F85C35"/>
    <w:rsid w:val="00F85C79"/>
    <w:rsid w:val="00F86A66"/>
    <w:rsid w:val="00F90695"/>
    <w:rsid w:val="00F90F81"/>
    <w:rsid w:val="00F927EF"/>
    <w:rsid w:val="00F928F3"/>
    <w:rsid w:val="00F935B8"/>
    <w:rsid w:val="00F93961"/>
    <w:rsid w:val="00F93D82"/>
    <w:rsid w:val="00F94C46"/>
    <w:rsid w:val="00F950FC"/>
    <w:rsid w:val="00F953C4"/>
    <w:rsid w:val="00F95D14"/>
    <w:rsid w:val="00F95D69"/>
    <w:rsid w:val="00F9705E"/>
    <w:rsid w:val="00F9744B"/>
    <w:rsid w:val="00F97B4F"/>
    <w:rsid w:val="00F97C1D"/>
    <w:rsid w:val="00FA02AA"/>
    <w:rsid w:val="00FA04B3"/>
    <w:rsid w:val="00FA12E3"/>
    <w:rsid w:val="00FA1BB0"/>
    <w:rsid w:val="00FA2295"/>
    <w:rsid w:val="00FA312E"/>
    <w:rsid w:val="00FA3D89"/>
    <w:rsid w:val="00FA5764"/>
    <w:rsid w:val="00FA59E0"/>
    <w:rsid w:val="00FA63BD"/>
    <w:rsid w:val="00FA6F6E"/>
    <w:rsid w:val="00FA7138"/>
    <w:rsid w:val="00FA776F"/>
    <w:rsid w:val="00FB0BD7"/>
    <w:rsid w:val="00FB14BA"/>
    <w:rsid w:val="00FB2C91"/>
    <w:rsid w:val="00FB4D03"/>
    <w:rsid w:val="00FB7F95"/>
    <w:rsid w:val="00FC1116"/>
    <w:rsid w:val="00FC1473"/>
    <w:rsid w:val="00FC194C"/>
    <w:rsid w:val="00FC2FB7"/>
    <w:rsid w:val="00FC2FEB"/>
    <w:rsid w:val="00FC37CE"/>
    <w:rsid w:val="00FC39A3"/>
    <w:rsid w:val="00FC3D36"/>
    <w:rsid w:val="00FC447B"/>
    <w:rsid w:val="00FC4522"/>
    <w:rsid w:val="00FC4701"/>
    <w:rsid w:val="00FC4D6D"/>
    <w:rsid w:val="00FC513E"/>
    <w:rsid w:val="00FC51F4"/>
    <w:rsid w:val="00FC7656"/>
    <w:rsid w:val="00FD02CF"/>
    <w:rsid w:val="00FD1C18"/>
    <w:rsid w:val="00FD2B9D"/>
    <w:rsid w:val="00FD3451"/>
    <w:rsid w:val="00FD3640"/>
    <w:rsid w:val="00FD5168"/>
    <w:rsid w:val="00FD54E8"/>
    <w:rsid w:val="00FD6434"/>
    <w:rsid w:val="00FD67F5"/>
    <w:rsid w:val="00FD6CA3"/>
    <w:rsid w:val="00FD76B5"/>
    <w:rsid w:val="00FE08A4"/>
    <w:rsid w:val="00FE2896"/>
    <w:rsid w:val="00FE36DA"/>
    <w:rsid w:val="00FE41F6"/>
    <w:rsid w:val="00FE5026"/>
    <w:rsid w:val="00FE50F8"/>
    <w:rsid w:val="00FE5817"/>
    <w:rsid w:val="00FE5ADF"/>
    <w:rsid w:val="00FE5B3D"/>
    <w:rsid w:val="00FE649C"/>
    <w:rsid w:val="00FE6D08"/>
    <w:rsid w:val="00FE7296"/>
    <w:rsid w:val="00FE7F5D"/>
    <w:rsid w:val="00FF0BB8"/>
    <w:rsid w:val="00FF1212"/>
    <w:rsid w:val="00FF1304"/>
    <w:rsid w:val="00FF1DF6"/>
    <w:rsid w:val="00FF2C37"/>
    <w:rsid w:val="00FF3423"/>
    <w:rsid w:val="00FF35F2"/>
    <w:rsid w:val="00FF363A"/>
    <w:rsid w:val="00FF3EFC"/>
    <w:rsid w:val="00FF44A6"/>
    <w:rsid w:val="00FF4BB9"/>
    <w:rsid w:val="00FF4C67"/>
    <w:rsid w:val="00FF5143"/>
    <w:rsid w:val="00FF6A30"/>
    <w:rsid w:val="00FF6C0E"/>
    <w:rsid w:val="00FF750B"/>
    <w:rsid w:val="00FF760E"/>
    <w:rsid w:val="00FF7CAC"/>
    <w:rsid w:val="01157B2C"/>
    <w:rsid w:val="01973878"/>
    <w:rsid w:val="01999766"/>
    <w:rsid w:val="01AB86D5"/>
    <w:rsid w:val="01C44641"/>
    <w:rsid w:val="01CC1FF8"/>
    <w:rsid w:val="01CD88E9"/>
    <w:rsid w:val="01D405C2"/>
    <w:rsid w:val="01DD2870"/>
    <w:rsid w:val="021503BC"/>
    <w:rsid w:val="022F3F80"/>
    <w:rsid w:val="02693E8F"/>
    <w:rsid w:val="02818CEB"/>
    <w:rsid w:val="029C54E1"/>
    <w:rsid w:val="029D4F61"/>
    <w:rsid w:val="02B9AACA"/>
    <w:rsid w:val="02BB6C36"/>
    <w:rsid w:val="02BDF011"/>
    <w:rsid w:val="02C14A45"/>
    <w:rsid w:val="03044A9E"/>
    <w:rsid w:val="031D72FB"/>
    <w:rsid w:val="032CB12A"/>
    <w:rsid w:val="0353F4BC"/>
    <w:rsid w:val="036BA4C6"/>
    <w:rsid w:val="037905B3"/>
    <w:rsid w:val="03880F46"/>
    <w:rsid w:val="03881F39"/>
    <w:rsid w:val="038D825C"/>
    <w:rsid w:val="0397FF7F"/>
    <w:rsid w:val="03A1C880"/>
    <w:rsid w:val="03B0E34C"/>
    <w:rsid w:val="03B1453B"/>
    <w:rsid w:val="03B220FE"/>
    <w:rsid w:val="03B3165F"/>
    <w:rsid w:val="03D2B499"/>
    <w:rsid w:val="03DF448A"/>
    <w:rsid w:val="03FFF3A1"/>
    <w:rsid w:val="04041D69"/>
    <w:rsid w:val="040D0B15"/>
    <w:rsid w:val="0451137A"/>
    <w:rsid w:val="045F4FC9"/>
    <w:rsid w:val="047FFE2F"/>
    <w:rsid w:val="0485B969"/>
    <w:rsid w:val="0487180D"/>
    <w:rsid w:val="049ACA33"/>
    <w:rsid w:val="04B5E2E2"/>
    <w:rsid w:val="04C9B18C"/>
    <w:rsid w:val="04CC27DF"/>
    <w:rsid w:val="04D1639A"/>
    <w:rsid w:val="04DC92E2"/>
    <w:rsid w:val="04F582AC"/>
    <w:rsid w:val="051C7AE4"/>
    <w:rsid w:val="053FEF30"/>
    <w:rsid w:val="054460CD"/>
    <w:rsid w:val="0545A3B4"/>
    <w:rsid w:val="054C6308"/>
    <w:rsid w:val="0551E178"/>
    <w:rsid w:val="05667AC5"/>
    <w:rsid w:val="05796B40"/>
    <w:rsid w:val="059D7D80"/>
    <w:rsid w:val="05A814A7"/>
    <w:rsid w:val="05B7B7D0"/>
    <w:rsid w:val="05D0FC56"/>
    <w:rsid w:val="05DF8C01"/>
    <w:rsid w:val="05E0B043"/>
    <w:rsid w:val="05E9BBFE"/>
    <w:rsid w:val="0634867B"/>
    <w:rsid w:val="06594140"/>
    <w:rsid w:val="066331FE"/>
    <w:rsid w:val="068F096D"/>
    <w:rsid w:val="06910817"/>
    <w:rsid w:val="069CB7CC"/>
    <w:rsid w:val="069FD2AD"/>
    <w:rsid w:val="06AD64FF"/>
    <w:rsid w:val="06B4A6EF"/>
    <w:rsid w:val="06B74AC3"/>
    <w:rsid w:val="06C08DCE"/>
    <w:rsid w:val="06E9C1C0"/>
    <w:rsid w:val="0700E036"/>
    <w:rsid w:val="070A1DC0"/>
    <w:rsid w:val="071516CF"/>
    <w:rsid w:val="071925A5"/>
    <w:rsid w:val="072362D2"/>
    <w:rsid w:val="0734E308"/>
    <w:rsid w:val="07373113"/>
    <w:rsid w:val="073E9925"/>
    <w:rsid w:val="0744F5D8"/>
    <w:rsid w:val="074B76D4"/>
    <w:rsid w:val="0780BBE9"/>
    <w:rsid w:val="07A1BCF7"/>
    <w:rsid w:val="07A798EE"/>
    <w:rsid w:val="07B690C4"/>
    <w:rsid w:val="07C9FBF0"/>
    <w:rsid w:val="07D5C104"/>
    <w:rsid w:val="07D691FD"/>
    <w:rsid w:val="07ECAAA6"/>
    <w:rsid w:val="07ED0BD3"/>
    <w:rsid w:val="07EFE93A"/>
    <w:rsid w:val="084BFC98"/>
    <w:rsid w:val="08512B20"/>
    <w:rsid w:val="0854A0CE"/>
    <w:rsid w:val="08580CD7"/>
    <w:rsid w:val="08728DFB"/>
    <w:rsid w:val="0893B062"/>
    <w:rsid w:val="08AC9F20"/>
    <w:rsid w:val="08BF326A"/>
    <w:rsid w:val="08C274C1"/>
    <w:rsid w:val="08C8A65E"/>
    <w:rsid w:val="08CD3F92"/>
    <w:rsid w:val="09036646"/>
    <w:rsid w:val="0904CCBA"/>
    <w:rsid w:val="090DE350"/>
    <w:rsid w:val="09143F18"/>
    <w:rsid w:val="092794A2"/>
    <w:rsid w:val="092AB9E7"/>
    <w:rsid w:val="092E17EE"/>
    <w:rsid w:val="093F66D0"/>
    <w:rsid w:val="0950CE1B"/>
    <w:rsid w:val="09878980"/>
    <w:rsid w:val="0997945B"/>
    <w:rsid w:val="09C9E11F"/>
    <w:rsid w:val="09E505C1"/>
    <w:rsid w:val="09FBF686"/>
    <w:rsid w:val="0A4B6AC2"/>
    <w:rsid w:val="0A593FA4"/>
    <w:rsid w:val="0A5FB7A9"/>
    <w:rsid w:val="0A66D8C9"/>
    <w:rsid w:val="0AA40062"/>
    <w:rsid w:val="0AA8154F"/>
    <w:rsid w:val="0AC1D029"/>
    <w:rsid w:val="0AD69DBB"/>
    <w:rsid w:val="0AF7F071"/>
    <w:rsid w:val="0AF8A414"/>
    <w:rsid w:val="0B1D8DE0"/>
    <w:rsid w:val="0B2CA4AA"/>
    <w:rsid w:val="0B3551AF"/>
    <w:rsid w:val="0B36DE6F"/>
    <w:rsid w:val="0B3FAFFE"/>
    <w:rsid w:val="0B615BBF"/>
    <w:rsid w:val="0B68E1F0"/>
    <w:rsid w:val="0B76853C"/>
    <w:rsid w:val="0B7A08C1"/>
    <w:rsid w:val="0B9C0FE9"/>
    <w:rsid w:val="0BA263C4"/>
    <w:rsid w:val="0BB80E47"/>
    <w:rsid w:val="0BCD223A"/>
    <w:rsid w:val="0C00A0D3"/>
    <w:rsid w:val="0C12BBED"/>
    <w:rsid w:val="0C15687A"/>
    <w:rsid w:val="0C3576EB"/>
    <w:rsid w:val="0C3917B0"/>
    <w:rsid w:val="0C3EE380"/>
    <w:rsid w:val="0C497D2B"/>
    <w:rsid w:val="0C60E863"/>
    <w:rsid w:val="0C6F9E1B"/>
    <w:rsid w:val="0C74DE2F"/>
    <w:rsid w:val="0C7975B3"/>
    <w:rsid w:val="0C855D50"/>
    <w:rsid w:val="0C947475"/>
    <w:rsid w:val="0CAE9905"/>
    <w:rsid w:val="0CC47091"/>
    <w:rsid w:val="0CC82510"/>
    <w:rsid w:val="0CD01C33"/>
    <w:rsid w:val="0CD36E04"/>
    <w:rsid w:val="0D03E3C8"/>
    <w:rsid w:val="0D12559D"/>
    <w:rsid w:val="0D35CEE0"/>
    <w:rsid w:val="0D3C62C9"/>
    <w:rsid w:val="0D4D6682"/>
    <w:rsid w:val="0D72E8F4"/>
    <w:rsid w:val="0D738CD1"/>
    <w:rsid w:val="0D84417B"/>
    <w:rsid w:val="0D8786C8"/>
    <w:rsid w:val="0D951308"/>
    <w:rsid w:val="0DC94E1F"/>
    <w:rsid w:val="0DEBC936"/>
    <w:rsid w:val="0E02177F"/>
    <w:rsid w:val="0E34D68D"/>
    <w:rsid w:val="0E358375"/>
    <w:rsid w:val="0E58498B"/>
    <w:rsid w:val="0E5A90FA"/>
    <w:rsid w:val="0E6C6B2F"/>
    <w:rsid w:val="0E7E0858"/>
    <w:rsid w:val="0E8F2182"/>
    <w:rsid w:val="0EA9DE74"/>
    <w:rsid w:val="0EAE9E72"/>
    <w:rsid w:val="0EAEBB95"/>
    <w:rsid w:val="0EB9612F"/>
    <w:rsid w:val="0EDBB7D3"/>
    <w:rsid w:val="0EEB311B"/>
    <w:rsid w:val="0EF1C874"/>
    <w:rsid w:val="0EFE5272"/>
    <w:rsid w:val="0F09DFB7"/>
    <w:rsid w:val="0F2BC19C"/>
    <w:rsid w:val="0F2FC847"/>
    <w:rsid w:val="0F359EF7"/>
    <w:rsid w:val="0F425C2C"/>
    <w:rsid w:val="0F593967"/>
    <w:rsid w:val="0F5C7455"/>
    <w:rsid w:val="0F6C349B"/>
    <w:rsid w:val="0F88BA19"/>
    <w:rsid w:val="0FAD0255"/>
    <w:rsid w:val="0FC20A16"/>
    <w:rsid w:val="0FC3ADA8"/>
    <w:rsid w:val="0FEB091A"/>
    <w:rsid w:val="0FEB3D25"/>
    <w:rsid w:val="0FF7E5C4"/>
    <w:rsid w:val="0FF9AC33"/>
    <w:rsid w:val="1000BC16"/>
    <w:rsid w:val="100EDD4D"/>
    <w:rsid w:val="100EE403"/>
    <w:rsid w:val="1024D330"/>
    <w:rsid w:val="1029213E"/>
    <w:rsid w:val="1029A6AA"/>
    <w:rsid w:val="104BE524"/>
    <w:rsid w:val="104D00C0"/>
    <w:rsid w:val="107038E9"/>
    <w:rsid w:val="109BA38E"/>
    <w:rsid w:val="10C58CAD"/>
    <w:rsid w:val="110804FC"/>
    <w:rsid w:val="111D3C28"/>
    <w:rsid w:val="1121BA90"/>
    <w:rsid w:val="11370DE1"/>
    <w:rsid w:val="11381F41"/>
    <w:rsid w:val="1139D7D1"/>
    <w:rsid w:val="113DD083"/>
    <w:rsid w:val="11925484"/>
    <w:rsid w:val="11A2AFB8"/>
    <w:rsid w:val="11B410F1"/>
    <w:rsid w:val="11B8494A"/>
    <w:rsid w:val="11BDC786"/>
    <w:rsid w:val="11C58B96"/>
    <w:rsid w:val="11CBC3D2"/>
    <w:rsid w:val="11E7C416"/>
    <w:rsid w:val="11E8B085"/>
    <w:rsid w:val="11FC7773"/>
    <w:rsid w:val="1216C706"/>
    <w:rsid w:val="122E1C11"/>
    <w:rsid w:val="1234D7C9"/>
    <w:rsid w:val="126A7374"/>
    <w:rsid w:val="1279FCEE"/>
    <w:rsid w:val="1282D427"/>
    <w:rsid w:val="12BA3A1E"/>
    <w:rsid w:val="12C77EC7"/>
    <w:rsid w:val="12D1C05D"/>
    <w:rsid w:val="12E71C0F"/>
    <w:rsid w:val="12ECF62A"/>
    <w:rsid w:val="12FA401E"/>
    <w:rsid w:val="130A6D37"/>
    <w:rsid w:val="132E559B"/>
    <w:rsid w:val="13312F08"/>
    <w:rsid w:val="135B18B1"/>
    <w:rsid w:val="1379BF73"/>
    <w:rsid w:val="137AE0DE"/>
    <w:rsid w:val="137DD87B"/>
    <w:rsid w:val="138CF839"/>
    <w:rsid w:val="13ADED91"/>
    <w:rsid w:val="13E01BA4"/>
    <w:rsid w:val="13F0F4E7"/>
    <w:rsid w:val="13FF125B"/>
    <w:rsid w:val="14075202"/>
    <w:rsid w:val="14160C6B"/>
    <w:rsid w:val="14342687"/>
    <w:rsid w:val="143557F6"/>
    <w:rsid w:val="143E50D2"/>
    <w:rsid w:val="14584637"/>
    <w:rsid w:val="1478E765"/>
    <w:rsid w:val="147BBE0F"/>
    <w:rsid w:val="147D469F"/>
    <w:rsid w:val="14BDFD9B"/>
    <w:rsid w:val="14BF6EEE"/>
    <w:rsid w:val="14CAE424"/>
    <w:rsid w:val="14D25D6C"/>
    <w:rsid w:val="14D43F61"/>
    <w:rsid w:val="14E92A1D"/>
    <w:rsid w:val="14E9F5B5"/>
    <w:rsid w:val="15052B98"/>
    <w:rsid w:val="15180628"/>
    <w:rsid w:val="15193FF0"/>
    <w:rsid w:val="15229B6F"/>
    <w:rsid w:val="152585EC"/>
    <w:rsid w:val="1527B868"/>
    <w:rsid w:val="15385B32"/>
    <w:rsid w:val="1540F8F3"/>
    <w:rsid w:val="155E0270"/>
    <w:rsid w:val="1560C37D"/>
    <w:rsid w:val="15612F81"/>
    <w:rsid w:val="1567DE67"/>
    <w:rsid w:val="1570ECEC"/>
    <w:rsid w:val="15753D18"/>
    <w:rsid w:val="15A90759"/>
    <w:rsid w:val="15D992E5"/>
    <w:rsid w:val="15DCA423"/>
    <w:rsid w:val="15E86CF0"/>
    <w:rsid w:val="15F59878"/>
    <w:rsid w:val="1619798E"/>
    <w:rsid w:val="16448CFE"/>
    <w:rsid w:val="164E4323"/>
    <w:rsid w:val="1654327C"/>
    <w:rsid w:val="167F8C70"/>
    <w:rsid w:val="168C8262"/>
    <w:rsid w:val="16A423A7"/>
    <w:rsid w:val="16AF76FA"/>
    <w:rsid w:val="16CCEF45"/>
    <w:rsid w:val="16FB8AE6"/>
    <w:rsid w:val="172D2B7D"/>
    <w:rsid w:val="173AC24B"/>
    <w:rsid w:val="177E33C3"/>
    <w:rsid w:val="17882EB2"/>
    <w:rsid w:val="17A7686F"/>
    <w:rsid w:val="17A9349C"/>
    <w:rsid w:val="17CFDE51"/>
    <w:rsid w:val="17D78046"/>
    <w:rsid w:val="17F5E826"/>
    <w:rsid w:val="17F6345D"/>
    <w:rsid w:val="1804D648"/>
    <w:rsid w:val="18071C91"/>
    <w:rsid w:val="181617B0"/>
    <w:rsid w:val="1837EA69"/>
    <w:rsid w:val="184F5D3E"/>
    <w:rsid w:val="185C8F7A"/>
    <w:rsid w:val="186769BB"/>
    <w:rsid w:val="186DA7DE"/>
    <w:rsid w:val="186F8D4A"/>
    <w:rsid w:val="187D28C2"/>
    <w:rsid w:val="1889865C"/>
    <w:rsid w:val="1894EEC2"/>
    <w:rsid w:val="189E7ED7"/>
    <w:rsid w:val="18B4B90C"/>
    <w:rsid w:val="18BAA9AD"/>
    <w:rsid w:val="18CF0C45"/>
    <w:rsid w:val="18EF1C96"/>
    <w:rsid w:val="190F10AE"/>
    <w:rsid w:val="192BBD65"/>
    <w:rsid w:val="19451AD6"/>
    <w:rsid w:val="1949CC6A"/>
    <w:rsid w:val="194EDC68"/>
    <w:rsid w:val="1961B573"/>
    <w:rsid w:val="196F0DBA"/>
    <w:rsid w:val="19786FBF"/>
    <w:rsid w:val="19904989"/>
    <w:rsid w:val="19AB50B9"/>
    <w:rsid w:val="19BE36E1"/>
    <w:rsid w:val="19C94021"/>
    <w:rsid w:val="19CF8A71"/>
    <w:rsid w:val="19D37695"/>
    <w:rsid w:val="19E23240"/>
    <w:rsid w:val="19F97377"/>
    <w:rsid w:val="1A26CECA"/>
    <w:rsid w:val="1A42E24F"/>
    <w:rsid w:val="1A47C84E"/>
    <w:rsid w:val="1A48E9B0"/>
    <w:rsid w:val="1A4A6061"/>
    <w:rsid w:val="1A744E38"/>
    <w:rsid w:val="1A8EDAB5"/>
    <w:rsid w:val="1A91A68C"/>
    <w:rsid w:val="1AA1D512"/>
    <w:rsid w:val="1AC898AF"/>
    <w:rsid w:val="1AF296FD"/>
    <w:rsid w:val="1B06733D"/>
    <w:rsid w:val="1B08D5A4"/>
    <w:rsid w:val="1B08F85B"/>
    <w:rsid w:val="1B103B9C"/>
    <w:rsid w:val="1B20D6DC"/>
    <w:rsid w:val="1B2559A2"/>
    <w:rsid w:val="1B293B0B"/>
    <w:rsid w:val="1B2ACCB1"/>
    <w:rsid w:val="1B2FE67C"/>
    <w:rsid w:val="1B33CD09"/>
    <w:rsid w:val="1B5A5003"/>
    <w:rsid w:val="1B7287EF"/>
    <w:rsid w:val="1B866A09"/>
    <w:rsid w:val="1BA0CE98"/>
    <w:rsid w:val="1BADF6D5"/>
    <w:rsid w:val="1BCA1382"/>
    <w:rsid w:val="1BD00B12"/>
    <w:rsid w:val="1BD52B80"/>
    <w:rsid w:val="1C26100F"/>
    <w:rsid w:val="1C38C279"/>
    <w:rsid w:val="1C5D7477"/>
    <w:rsid w:val="1CA46148"/>
    <w:rsid w:val="1CAE6CD1"/>
    <w:rsid w:val="1CB4C358"/>
    <w:rsid w:val="1CBD47FD"/>
    <w:rsid w:val="1CD96B24"/>
    <w:rsid w:val="1CE60E90"/>
    <w:rsid w:val="1CFAD7B4"/>
    <w:rsid w:val="1CFDFDEB"/>
    <w:rsid w:val="1D101C5F"/>
    <w:rsid w:val="1D1ABB5C"/>
    <w:rsid w:val="1D25FF7D"/>
    <w:rsid w:val="1D2D3D4B"/>
    <w:rsid w:val="1D5F01A4"/>
    <w:rsid w:val="1D63BB9C"/>
    <w:rsid w:val="1D97B1CC"/>
    <w:rsid w:val="1D9890D1"/>
    <w:rsid w:val="1DBCC33C"/>
    <w:rsid w:val="1E01F212"/>
    <w:rsid w:val="1E198AC8"/>
    <w:rsid w:val="1E2D630B"/>
    <w:rsid w:val="1E2FA025"/>
    <w:rsid w:val="1E33FED9"/>
    <w:rsid w:val="1E42D847"/>
    <w:rsid w:val="1E5AAF4E"/>
    <w:rsid w:val="1E5AD73F"/>
    <w:rsid w:val="1E60DD05"/>
    <w:rsid w:val="1E66B6B5"/>
    <w:rsid w:val="1E68B5D6"/>
    <w:rsid w:val="1E7CD98F"/>
    <w:rsid w:val="1EC0C8F8"/>
    <w:rsid w:val="1EC8F334"/>
    <w:rsid w:val="1ECAF090"/>
    <w:rsid w:val="1ED5860C"/>
    <w:rsid w:val="1EDA4AFF"/>
    <w:rsid w:val="1EF924EE"/>
    <w:rsid w:val="1F13596C"/>
    <w:rsid w:val="1F17A8FA"/>
    <w:rsid w:val="1F2E192D"/>
    <w:rsid w:val="1F2F38D1"/>
    <w:rsid w:val="1F4C629D"/>
    <w:rsid w:val="1F4DB021"/>
    <w:rsid w:val="1F70633B"/>
    <w:rsid w:val="1FA2042F"/>
    <w:rsid w:val="1FA5935A"/>
    <w:rsid w:val="1FB80CBB"/>
    <w:rsid w:val="1FDC42C9"/>
    <w:rsid w:val="1FF43110"/>
    <w:rsid w:val="1FF466D6"/>
    <w:rsid w:val="20016D6D"/>
    <w:rsid w:val="2024529B"/>
    <w:rsid w:val="20324F9A"/>
    <w:rsid w:val="20380CF1"/>
    <w:rsid w:val="206526B8"/>
    <w:rsid w:val="209D84A5"/>
    <w:rsid w:val="20B0AB36"/>
    <w:rsid w:val="20B745F3"/>
    <w:rsid w:val="20CC52B4"/>
    <w:rsid w:val="20E132FD"/>
    <w:rsid w:val="20F178D8"/>
    <w:rsid w:val="21031BF4"/>
    <w:rsid w:val="2147D317"/>
    <w:rsid w:val="214D3A65"/>
    <w:rsid w:val="21504D3E"/>
    <w:rsid w:val="215799A7"/>
    <w:rsid w:val="2160B23B"/>
    <w:rsid w:val="21925246"/>
    <w:rsid w:val="219DBBB5"/>
    <w:rsid w:val="219E89EF"/>
    <w:rsid w:val="21B7FDE7"/>
    <w:rsid w:val="21BCA678"/>
    <w:rsid w:val="21E362F9"/>
    <w:rsid w:val="220D78F5"/>
    <w:rsid w:val="220E4B41"/>
    <w:rsid w:val="220F675A"/>
    <w:rsid w:val="220FEDCB"/>
    <w:rsid w:val="2216061D"/>
    <w:rsid w:val="2221326F"/>
    <w:rsid w:val="2229B616"/>
    <w:rsid w:val="222FE0E4"/>
    <w:rsid w:val="22502AA3"/>
    <w:rsid w:val="2258A3F8"/>
    <w:rsid w:val="22627E3F"/>
    <w:rsid w:val="2277440C"/>
    <w:rsid w:val="22893238"/>
    <w:rsid w:val="22B0BCE9"/>
    <w:rsid w:val="22B4CDF3"/>
    <w:rsid w:val="22BC3D64"/>
    <w:rsid w:val="22DA08A5"/>
    <w:rsid w:val="22DF0506"/>
    <w:rsid w:val="23224383"/>
    <w:rsid w:val="2322AA40"/>
    <w:rsid w:val="23293C3A"/>
    <w:rsid w:val="2329CEF9"/>
    <w:rsid w:val="236A73B3"/>
    <w:rsid w:val="2375E3A5"/>
    <w:rsid w:val="2375E886"/>
    <w:rsid w:val="23961FCE"/>
    <w:rsid w:val="23ADBC1A"/>
    <w:rsid w:val="23E706DD"/>
    <w:rsid w:val="23F276A1"/>
    <w:rsid w:val="2421FDB2"/>
    <w:rsid w:val="24336C02"/>
    <w:rsid w:val="24406DC9"/>
    <w:rsid w:val="244E32E1"/>
    <w:rsid w:val="2457A244"/>
    <w:rsid w:val="24631E7B"/>
    <w:rsid w:val="247CA667"/>
    <w:rsid w:val="2481FBFE"/>
    <w:rsid w:val="2487C08A"/>
    <w:rsid w:val="2499103A"/>
    <w:rsid w:val="24C5ADAD"/>
    <w:rsid w:val="24D0809C"/>
    <w:rsid w:val="24D91A13"/>
    <w:rsid w:val="24DB725B"/>
    <w:rsid w:val="24F0D710"/>
    <w:rsid w:val="2504A539"/>
    <w:rsid w:val="251A9379"/>
    <w:rsid w:val="2539B900"/>
    <w:rsid w:val="25659383"/>
    <w:rsid w:val="2569DD75"/>
    <w:rsid w:val="256EA986"/>
    <w:rsid w:val="256FB9E2"/>
    <w:rsid w:val="257410C8"/>
    <w:rsid w:val="25841C59"/>
    <w:rsid w:val="25A104FC"/>
    <w:rsid w:val="25BE25CB"/>
    <w:rsid w:val="25D03D00"/>
    <w:rsid w:val="25D174B7"/>
    <w:rsid w:val="25DCFA7B"/>
    <w:rsid w:val="25EC5992"/>
    <w:rsid w:val="25F3ECBD"/>
    <w:rsid w:val="2616780F"/>
    <w:rsid w:val="264547C1"/>
    <w:rsid w:val="264BD6DF"/>
    <w:rsid w:val="2662170F"/>
    <w:rsid w:val="2669E5C5"/>
    <w:rsid w:val="267E939B"/>
    <w:rsid w:val="268F8021"/>
    <w:rsid w:val="2694A9A1"/>
    <w:rsid w:val="269B8408"/>
    <w:rsid w:val="26F8958D"/>
    <w:rsid w:val="2715083F"/>
    <w:rsid w:val="2715AEB7"/>
    <w:rsid w:val="271EF7EB"/>
    <w:rsid w:val="271FEF9E"/>
    <w:rsid w:val="2756DDCE"/>
    <w:rsid w:val="2757BC6F"/>
    <w:rsid w:val="275F7C6D"/>
    <w:rsid w:val="2767A998"/>
    <w:rsid w:val="277F8CDB"/>
    <w:rsid w:val="27836EFA"/>
    <w:rsid w:val="278D1646"/>
    <w:rsid w:val="27A67562"/>
    <w:rsid w:val="27B44729"/>
    <w:rsid w:val="27D9CE65"/>
    <w:rsid w:val="28250EA6"/>
    <w:rsid w:val="28590EDE"/>
    <w:rsid w:val="2859A84E"/>
    <w:rsid w:val="28621A1E"/>
    <w:rsid w:val="2875C551"/>
    <w:rsid w:val="28A61E75"/>
    <w:rsid w:val="28B233B0"/>
    <w:rsid w:val="28BA6518"/>
    <w:rsid w:val="28C6F86E"/>
    <w:rsid w:val="28D90C4B"/>
    <w:rsid w:val="28DBEA0B"/>
    <w:rsid w:val="28DE9DEB"/>
    <w:rsid w:val="2901FE56"/>
    <w:rsid w:val="29090532"/>
    <w:rsid w:val="2924D4F3"/>
    <w:rsid w:val="295C61B3"/>
    <w:rsid w:val="2983B06B"/>
    <w:rsid w:val="29A423F1"/>
    <w:rsid w:val="29BC60F1"/>
    <w:rsid w:val="29F6D352"/>
    <w:rsid w:val="2A071743"/>
    <w:rsid w:val="2A0FB343"/>
    <w:rsid w:val="2A50E336"/>
    <w:rsid w:val="2A5500BE"/>
    <w:rsid w:val="2A7CB8E7"/>
    <w:rsid w:val="2A85A951"/>
    <w:rsid w:val="2A997438"/>
    <w:rsid w:val="2A9D60AF"/>
    <w:rsid w:val="2AC6D32E"/>
    <w:rsid w:val="2AD2407B"/>
    <w:rsid w:val="2AEDD5C1"/>
    <w:rsid w:val="2AF12CD4"/>
    <w:rsid w:val="2AF81306"/>
    <w:rsid w:val="2B034599"/>
    <w:rsid w:val="2B17BF42"/>
    <w:rsid w:val="2B278AB9"/>
    <w:rsid w:val="2B2A8EBD"/>
    <w:rsid w:val="2B4E64B9"/>
    <w:rsid w:val="2B5E3398"/>
    <w:rsid w:val="2B716996"/>
    <w:rsid w:val="2B85F5CA"/>
    <w:rsid w:val="2BAFD294"/>
    <w:rsid w:val="2BB73FFE"/>
    <w:rsid w:val="2BB8B35B"/>
    <w:rsid w:val="2BC9C2C1"/>
    <w:rsid w:val="2BD45276"/>
    <w:rsid w:val="2BF56940"/>
    <w:rsid w:val="2BFA1F68"/>
    <w:rsid w:val="2C0A93D8"/>
    <w:rsid w:val="2C0F73C0"/>
    <w:rsid w:val="2C14DE6B"/>
    <w:rsid w:val="2C18EB1F"/>
    <w:rsid w:val="2C22137F"/>
    <w:rsid w:val="2C4487DB"/>
    <w:rsid w:val="2C4EE6D3"/>
    <w:rsid w:val="2C5A76E6"/>
    <w:rsid w:val="2C708324"/>
    <w:rsid w:val="2C8584EC"/>
    <w:rsid w:val="2C87163C"/>
    <w:rsid w:val="2C87B84C"/>
    <w:rsid w:val="2C8E7484"/>
    <w:rsid w:val="2C97FEC0"/>
    <w:rsid w:val="2CA213B6"/>
    <w:rsid w:val="2CA90481"/>
    <w:rsid w:val="2CA9F38E"/>
    <w:rsid w:val="2CFECFA7"/>
    <w:rsid w:val="2D046BDB"/>
    <w:rsid w:val="2D10869D"/>
    <w:rsid w:val="2D122B94"/>
    <w:rsid w:val="2D173E0A"/>
    <w:rsid w:val="2D1E30EA"/>
    <w:rsid w:val="2D33EF98"/>
    <w:rsid w:val="2D39C8BF"/>
    <w:rsid w:val="2D6D6589"/>
    <w:rsid w:val="2D840248"/>
    <w:rsid w:val="2D8DD63B"/>
    <w:rsid w:val="2D9E9BC2"/>
    <w:rsid w:val="2DA6745F"/>
    <w:rsid w:val="2DC5F641"/>
    <w:rsid w:val="2DC6B437"/>
    <w:rsid w:val="2DD67FB9"/>
    <w:rsid w:val="2DE512A7"/>
    <w:rsid w:val="2DEEC4E8"/>
    <w:rsid w:val="2DF38D49"/>
    <w:rsid w:val="2DFEE175"/>
    <w:rsid w:val="2E0528E6"/>
    <w:rsid w:val="2E055F80"/>
    <w:rsid w:val="2E24C3DD"/>
    <w:rsid w:val="2E38BCA3"/>
    <w:rsid w:val="2E3B7320"/>
    <w:rsid w:val="2E84C5B0"/>
    <w:rsid w:val="2E8AD617"/>
    <w:rsid w:val="2EA47327"/>
    <w:rsid w:val="2ED13BDA"/>
    <w:rsid w:val="2EF30844"/>
    <w:rsid w:val="2F1D0FAE"/>
    <w:rsid w:val="2F3E02DF"/>
    <w:rsid w:val="2F50EAD4"/>
    <w:rsid w:val="2F912F6C"/>
    <w:rsid w:val="2F9BB7D6"/>
    <w:rsid w:val="2FB2622F"/>
    <w:rsid w:val="2FE16B92"/>
    <w:rsid w:val="2FFF7F0D"/>
    <w:rsid w:val="3025BDAD"/>
    <w:rsid w:val="3026BC4A"/>
    <w:rsid w:val="303FB477"/>
    <w:rsid w:val="306B63B3"/>
    <w:rsid w:val="30926004"/>
    <w:rsid w:val="30984428"/>
    <w:rsid w:val="30A24CF2"/>
    <w:rsid w:val="30BE65BC"/>
    <w:rsid w:val="30C8B7A4"/>
    <w:rsid w:val="30E24492"/>
    <w:rsid w:val="30F7029F"/>
    <w:rsid w:val="3101C632"/>
    <w:rsid w:val="311425A5"/>
    <w:rsid w:val="31217E68"/>
    <w:rsid w:val="3137ADA0"/>
    <w:rsid w:val="313F9737"/>
    <w:rsid w:val="3143AA6A"/>
    <w:rsid w:val="31B430DF"/>
    <w:rsid w:val="31CC753F"/>
    <w:rsid w:val="31D02DC8"/>
    <w:rsid w:val="31E36E9A"/>
    <w:rsid w:val="31E8CD5D"/>
    <w:rsid w:val="32014BF1"/>
    <w:rsid w:val="32018474"/>
    <w:rsid w:val="3207E766"/>
    <w:rsid w:val="32306CF6"/>
    <w:rsid w:val="3230DE2C"/>
    <w:rsid w:val="3231625D"/>
    <w:rsid w:val="324C9DF0"/>
    <w:rsid w:val="32563CBA"/>
    <w:rsid w:val="325CBBD6"/>
    <w:rsid w:val="3261A358"/>
    <w:rsid w:val="32DE1E69"/>
    <w:rsid w:val="32F55FBE"/>
    <w:rsid w:val="3302EB52"/>
    <w:rsid w:val="331C2D01"/>
    <w:rsid w:val="331DE14B"/>
    <w:rsid w:val="3366225F"/>
    <w:rsid w:val="3372E7BE"/>
    <w:rsid w:val="337A61F4"/>
    <w:rsid w:val="338EFF4C"/>
    <w:rsid w:val="3402C88B"/>
    <w:rsid w:val="3424C53F"/>
    <w:rsid w:val="34671D3F"/>
    <w:rsid w:val="346AE6F9"/>
    <w:rsid w:val="346FBDB5"/>
    <w:rsid w:val="34714FDD"/>
    <w:rsid w:val="347A7D8F"/>
    <w:rsid w:val="34A0BE32"/>
    <w:rsid w:val="34AF2454"/>
    <w:rsid w:val="34AF5550"/>
    <w:rsid w:val="34CF727F"/>
    <w:rsid w:val="34DD4E68"/>
    <w:rsid w:val="34EA7C07"/>
    <w:rsid w:val="34F11E77"/>
    <w:rsid w:val="34FA5A98"/>
    <w:rsid w:val="3504CB04"/>
    <w:rsid w:val="3506892B"/>
    <w:rsid w:val="3507953A"/>
    <w:rsid w:val="35286777"/>
    <w:rsid w:val="353075EB"/>
    <w:rsid w:val="353CA0FB"/>
    <w:rsid w:val="3571C5FB"/>
    <w:rsid w:val="35A4329E"/>
    <w:rsid w:val="35A438DC"/>
    <w:rsid w:val="35C1E59F"/>
    <w:rsid w:val="35CFE12E"/>
    <w:rsid w:val="35D19837"/>
    <w:rsid w:val="35DBB7C1"/>
    <w:rsid w:val="35E4A2DF"/>
    <w:rsid w:val="35ED482A"/>
    <w:rsid w:val="35FE411D"/>
    <w:rsid w:val="361B02D6"/>
    <w:rsid w:val="361D94E8"/>
    <w:rsid w:val="364C6A9A"/>
    <w:rsid w:val="3658A228"/>
    <w:rsid w:val="3669EEC3"/>
    <w:rsid w:val="3671FC0D"/>
    <w:rsid w:val="36876FA1"/>
    <w:rsid w:val="368A318A"/>
    <w:rsid w:val="368B5E68"/>
    <w:rsid w:val="3695EE56"/>
    <w:rsid w:val="369B1A8C"/>
    <w:rsid w:val="36B74391"/>
    <w:rsid w:val="36B8E196"/>
    <w:rsid w:val="36BC6F63"/>
    <w:rsid w:val="36CE0E19"/>
    <w:rsid w:val="36EEC9A6"/>
    <w:rsid w:val="36F51C1F"/>
    <w:rsid w:val="3727CA0A"/>
    <w:rsid w:val="372AF5F1"/>
    <w:rsid w:val="3732D70D"/>
    <w:rsid w:val="374BA876"/>
    <w:rsid w:val="3753632B"/>
    <w:rsid w:val="376CC799"/>
    <w:rsid w:val="37872D73"/>
    <w:rsid w:val="37989D12"/>
    <w:rsid w:val="379A4162"/>
    <w:rsid w:val="37BCF9EF"/>
    <w:rsid w:val="37C45732"/>
    <w:rsid w:val="37C45982"/>
    <w:rsid w:val="37CB6728"/>
    <w:rsid w:val="37CC6653"/>
    <w:rsid w:val="37D72CE7"/>
    <w:rsid w:val="37E4E97E"/>
    <w:rsid w:val="37EC26ED"/>
    <w:rsid w:val="37EDEC9A"/>
    <w:rsid w:val="37FE5161"/>
    <w:rsid w:val="380328DF"/>
    <w:rsid w:val="380E263E"/>
    <w:rsid w:val="3824F7A4"/>
    <w:rsid w:val="382A3266"/>
    <w:rsid w:val="384CF394"/>
    <w:rsid w:val="388617A9"/>
    <w:rsid w:val="38D57656"/>
    <w:rsid w:val="38DE6363"/>
    <w:rsid w:val="390C09C9"/>
    <w:rsid w:val="390C26D9"/>
    <w:rsid w:val="390CEA2A"/>
    <w:rsid w:val="3914336C"/>
    <w:rsid w:val="3914FB41"/>
    <w:rsid w:val="391D5CFA"/>
    <w:rsid w:val="39218DBA"/>
    <w:rsid w:val="39317994"/>
    <w:rsid w:val="393F52E2"/>
    <w:rsid w:val="39420968"/>
    <w:rsid w:val="395475FC"/>
    <w:rsid w:val="39554C07"/>
    <w:rsid w:val="3960799D"/>
    <w:rsid w:val="3964A142"/>
    <w:rsid w:val="397DC99F"/>
    <w:rsid w:val="398D152B"/>
    <w:rsid w:val="39BC080B"/>
    <w:rsid w:val="39C22BAD"/>
    <w:rsid w:val="39E359A9"/>
    <w:rsid w:val="39EADEE1"/>
    <w:rsid w:val="3A00FDEE"/>
    <w:rsid w:val="3A254447"/>
    <w:rsid w:val="3A492CEA"/>
    <w:rsid w:val="3A811121"/>
    <w:rsid w:val="3A93549D"/>
    <w:rsid w:val="3AC01446"/>
    <w:rsid w:val="3AFF0247"/>
    <w:rsid w:val="3B199A00"/>
    <w:rsid w:val="3B271A4E"/>
    <w:rsid w:val="3B3646AF"/>
    <w:rsid w:val="3B6080DD"/>
    <w:rsid w:val="3B6717D0"/>
    <w:rsid w:val="3B6AB9F2"/>
    <w:rsid w:val="3B7B7D2A"/>
    <w:rsid w:val="3B7F789F"/>
    <w:rsid w:val="3B847259"/>
    <w:rsid w:val="3B90228F"/>
    <w:rsid w:val="3B966C1C"/>
    <w:rsid w:val="3B9B0B33"/>
    <w:rsid w:val="3BA3D442"/>
    <w:rsid w:val="3BC07C9B"/>
    <w:rsid w:val="3BC9CE72"/>
    <w:rsid w:val="3BD9F41A"/>
    <w:rsid w:val="3BF0222C"/>
    <w:rsid w:val="3BF26F79"/>
    <w:rsid w:val="3BF62435"/>
    <w:rsid w:val="3BFCFC93"/>
    <w:rsid w:val="3C0F8D5A"/>
    <w:rsid w:val="3C29788A"/>
    <w:rsid w:val="3C61EA85"/>
    <w:rsid w:val="3C690FBE"/>
    <w:rsid w:val="3C6B1EFE"/>
    <w:rsid w:val="3C728A2B"/>
    <w:rsid w:val="3C76A19B"/>
    <w:rsid w:val="3C8D93F7"/>
    <w:rsid w:val="3C8E00A2"/>
    <w:rsid w:val="3CA2FB9B"/>
    <w:rsid w:val="3CE28ED4"/>
    <w:rsid w:val="3CE9100B"/>
    <w:rsid w:val="3CF17E3C"/>
    <w:rsid w:val="3CF68958"/>
    <w:rsid w:val="3D1FA94B"/>
    <w:rsid w:val="3D557476"/>
    <w:rsid w:val="3D5C4CFC"/>
    <w:rsid w:val="3D7986DE"/>
    <w:rsid w:val="3D824395"/>
    <w:rsid w:val="3D8F6771"/>
    <w:rsid w:val="3D90E8B4"/>
    <w:rsid w:val="3DCC4CA9"/>
    <w:rsid w:val="3DDAF949"/>
    <w:rsid w:val="3DE40791"/>
    <w:rsid w:val="3E1A8E49"/>
    <w:rsid w:val="3E2046CA"/>
    <w:rsid w:val="3E2FF500"/>
    <w:rsid w:val="3E321E6D"/>
    <w:rsid w:val="3E722C51"/>
    <w:rsid w:val="3E72C3A5"/>
    <w:rsid w:val="3E7E3951"/>
    <w:rsid w:val="3E984307"/>
    <w:rsid w:val="3EA5B2E8"/>
    <w:rsid w:val="3EB5D9A6"/>
    <w:rsid w:val="3EBC2239"/>
    <w:rsid w:val="3EBFA9D9"/>
    <w:rsid w:val="3EED6FF9"/>
    <w:rsid w:val="3F2B0018"/>
    <w:rsid w:val="3F7B15D3"/>
    <w:rsid w:val="3F7C5EEF"/>
    <w:rsid w:val="3F9882DB"/>
    <w:rsid w:val="3FCEC7AE"/>
    <w:rsid w:val="3FD96F97"/>
    <w:rsid w:val="4002D927"/>
    <w:rsid w:val="400819B0"/>
    <w:rsid w:val="400DB3C9"/>
    <w:rsid w:val="40190787"/>
    <w:rsid w:val="401B3904"/>
    <w:rsid w:val="4027E560"/>
    <w:rsid w:val="402C59E3"/>
    <w:rsid w:val="4058D459"/>
    <w:rsid w:val="405CEE74"/>
    <w:rsid w:val="407FD95B"/>
    <w:rsid w:val="4090296A"/>
    <w:rsid w:val="40916803"/>
    <w:rsid w:val="40A5FAB6"/>
    <w:rsid w:val="40AA6A64"/>
    <w:rsid w:val="40AC3EEC"/>
    <w:rsid w:val="40C3B2C9"/>
    <w:rsid w:val="40CEC8F6"/>
    <w:rsid w:val="40D7B9F7"/>
    <w:rsid w:val="40DF5837"/>
    <w:rsid w:val="40EF707D"/>
    <w:rsid w:val="40F0E2CD"/>
    <w:rsid w:val="40FECCCC"/>
    <w:rsid w:val="4117EE26"/>
    <w:rsid w:val="4146BCEE"/>
    <w:rsid w:val="4167918B"/>
    <w:rsid w:val="41BBEA0B"/>
    <w:rsid w:val="41D575EC"/>
    <w:rsid w:val="41D923A3"/>
    <w:rsid w:val="41E16D23"/>
    <w:rsid w:val="41EAFA19"/>
    <w:rsid w:val="41F14E0D"/>
    <w:rsid w:val="422AEC38"/>
    <w:rsid w:val="424B852B"/>
    <w:rsid w:val="4258DC63"/>
    <w:rsid w:val="4259B6C7"/>
    <w:rsid w:val="425DDFAF"/>
    <w:rsid w:val="42664339"/>
    <w:rsid w:val="426F33C9"/>
    <w:rsid w:val="4275444C"/>
    <w:rsid w:val="427627E2"/>
    <w:rsid w:val="4292C399"/>
    <w:rsid w:val="4293738C"/>
    <w:rsid w:val="42AE7AD5"/>
    <w:rsid w:val="42B645C0"/>
    <w:rsid w:val="43020D8D"/>
    <w:rsid w:val="43049EF0"/>
    <w:rsid w:val="430D4E4C"/>
    <w:rsid w:val="43421E11"/>
    <w:rsid w:val="43489292"/>
    <w:rsid w:val="43526A65"/>
    <w:rsid w:val="435C8839"/>
    <w:rsid w:val="436158C1"/>
    <w:rsid w:val="43CAE1D8"/>
    <w:rsid w:val="43E86B6E"/>
    <w:rsid w:val="440200B2"/>
    <w:rsid w:val="44061A41"/>
    <w:rsid w:val="4409F372"/>
    <w:rsid w:val="4410F852"/>
    <w:rsid w:val="442B92D1"/>
    <w:rsid w:val="442F50EE"/>
    <w:rsid w:val="44577924"/>
    <w:rsid w:val="446A7AD0"/>
    <w:rsid w:val="44706436"/>
    <w:rsid w:val="44A95094"/>
    <w:rsid w:val="44B62195"/>
    <w:rsid w:val="44C0B7E1"/>
    <w:rsid w:val="44DDDCE0"/>
    <w:rsid w:val="44E292E6"/>
    <w:rsid w:val="45185078"/>
    <w:rsid w:val="451AFF28"/>
    <w:rsid w:val="4522B89D"/>
    <w:rsid w:val="45297239"/>
    <w:rsid w:val="45325BBA"/>
    <w:rsid w:val="453676BF"/>
    <w:rsid w:val="453B589B"/>
    <w:rsid w:val="4552B848"/>
    <w:rsid w:val="4588833F"/>
    <w:rsid w:val="45A75E46"/>
    <w:rsid w:val="45AE3C0C"/>
    <w:rsid w:val="45AEF418"/>
    <w:rsid w:val="45BC8D94"/>
    <w:rsid w:val="45C40916"/>
    <w:rsid w:val="45CA528A"/>
    <w:rsid w:val="45EC1FE2"/>
    <w:rsid w:val="45ED3493"/>
    <w:rsid w:val="460700CD"/>
    <w:rsid w:val="460C229B"/>
    <w:rsid w:val="463D1C75"/>
    <w:rsid w:val="465047B9"/>
    <w:rsid w:val="4653B3B2"/>
    <w:rsid w:val="46616367"/>
    <w:rsid w:val="4671D626"/>
    <w:rsid w:val="467422CE"/>
    <w:rsid w:val="46800839"/>
    <w:rsid w:val="468231CA"/>
    <w:rsid w:val="469148CD"/>
    <w:rsid w:val="469B57AA"/>
    <w:rsid w:val="46A59127"/>
    <w:rsid w:val="46A9E2DF"/>
    <w:rsid w:val="46AE37FB"/>
    <w:rsid w:val="46BE1EAA"/>
    <w:rsid w:val="46C299A8"/>
    <w:rsid w:val="46EB7ED1"/>
    <w:rsid w:val="46EDC035"/>
    <w:rsid w:val="47065501"/>
    <w:rsid w:val="4706C64F"/>
    <w:rsid w:val="4735DF8B"/>
    <w:rsid w:val="47375A4A"/>
    <w:rsid w:val="473CE896"/>
    <w:rsid w:val="47419434"/>
    <w:rsid w:val="474542E7"/>
    <w:rsid w:val="4778FAA2"/>
    <w:rsid w:val="4782EBD5"/>
    <w:rsid w:val="47938D9F"/>
    <w:rsid w:val="47979244"/>
    <w:rsid w:val="47999B0A"/>
    <w:rsid w:val="47A26645"/>
    <w:rsid w:val="47C4EF92"/>
    <w:rsid w:val="47C7041B"/>
    <w:rsid w:val="47DEF4AB"/>
    <w:rsid w:val="47E87C43"/>
    <w:rsid w:val="47EB525C"/>
    <w:rsid w:val="47F1F7CC"/>
    <w:rsid w:val="481EFACC"/>
    <w:rsid w:val="482CA57D"/>
    <w:rsid w:val="4843CB01"/>
    <w:rsid w:val="485F2488"/>
    <w:rsid w:val="4862B39E"/>
    <w:rsid w:val="48B6298A"/>
    <w:rsid w:val="48B85099"/>
    <w:rsid w:val="48BCC0D0"/>
    <w:rsid w:val="48BCF222"/>
    <w:rsid w:val="48C4BA77"/>
    <w:rsid w:val="48E8126B"/>
    <w:rsid w:val="48E859BC"/>
    <w:rsid w:val="48FC31BA"/>
    <w:rsid w:val="490B5359"/>
    <w:rsid w:val="490C0757"/>
    <w:rsid w:val="491135A2"/>
    <w:rsid w:val="49212C94"/>
    <w:rsid w:val="494BE4C2"/>
    <w:rsid w:val="494D463D"/>
    <w:rsid w:val="496D188D"/>
    <w:rsid w:val="49C7C357"/>
    <w:rsid w:val="49C8DD6A"/>
    <w:rsid w:val="49CCBC7E"/>
    <w:rsid w:val="49D46CED"/>
    <w:rsid w:val="49D7DDFE"/>
    <w:rsid w:val="49E5A5B5"/>
    <w:rsid w:val="49E865CF"/>
    <w:rsid w:val="49ED7D3C"/>
    <w:rsid w:val="49ED8FE7"/>
    <w:rsid w:val="49FCFB00"/>
    <w:rsid w:val="4A0AEA6B"/>
    <w:rsid w:val="4A152FAA"/>
    <w:rsid w:val="4A50A762"/>
    <w:rsid w:val="4A6E901E"/>
    <w:rsid w:val="4A704FAD"/>
    <w:rsid w:val="4A8E4B14"/>
    <w:rsid w:val="4A957B09"/>
    <w:rsid w:val="4A9D39DB"/>
    <w:rsid w:val="4AA450B8"/>
    <w:rsid w:val="4AACD9CD"/>
    <w:rsid w:val="4AD1EFFA"/>
    <w:rsid w:val="4AD3533C"/>
    <w:rsid w:val="4AD50990"/>
    <w:rsid w:val="4AD6590E"/>
    <w:rsid w:val="4AF22353"/>
    <w:rsid w:val="4AFD05AD"/>
    <w:rsid w:val="4B019124"/>
    <w:rsid w:val="4B0DB0E0"/>
    <w:rsid w:val="4B396054"/>
    <w:rsid w:val="4B3C65FE"/>
    <w:rsid w:val="4B3D9F87"/>
    <w:rsid w:val="4B84BB9E"/>
    <w:rsid w:val="4BA5E955"/>
    <w:rsid w:val="4BD8D5A7"/>
    <w:rsid w:val="4BDF04C6"/>
    <w:rsid w:val="4BE1F4E0"/>
    <w:rsid w:val="4BF5D555"/>
    <w:rsid w:val="4BFBF220"/>
    <w:rsid w:val="4C097B35"/>
    <w:rsid w:val="4C193150"/>
    <w:rsid w:val="4C20B2FF"/>
    <w:rsid w:val="4C212D75"/>
    <w:rsid w:val="4C6E37EA"/>
    <w:rsid w:val="4C81DFDD"/>
    <w:rsid w:val="4C8BB3A1"/>
    <w:rsid w:val="4C8FD106"/>
    <w:rsid w:val="4C9AD1C1"/>
    <w:rsid w:val="4CD3BC36"/>
    <w:rsid w:val="4CDCB496"/>
    <w:rsid w:val="4CF6988E"/>
    <w:rsid w:val="4CFD7DCD"/>
    <w:rsid w:val="4CFE9ACB"/>
    <w:rsid w:val="4D15EE89"/>
    <w:rsid w:val="4D250E5D"/>
    <w:rsid w:val="4D3627B8"/>
    <w:rsid w:val="4D5682C0"/>
    <w:rsid w:val="4D5D8AD9"/>
    <w:rsid w:val="4D661C98"/>
    <w:rsid w:val="4D7B1F60"/>
    <w:rsid w:val="4DBA2BCB"/>
    <w:rsid w:val="4DE97E3C"/>
    <w:rsid w:val="4E0346B4"/>
    <w:rsid w:val="4E1E5783"/>
    <w:rsid w:val="4E35514B"/>
    <w:rsid w:val="4E8DBB60"/>
    <w:rsid w:val="4E927206"/>
    <w:rsid w:val="4E962E87"/>
    <w:rsid w:val="4E994E2E"/>
    <w:rsid w:val="4EB23A2D"/>
    <w:rsid w:val="4EBCA546"/>
    <w:rsid w:val="4EC52A7C"/>
    <w:rsid w:val="4EC59501"/>
    <w:rsid w:val="4ECCF933"/>
    <w:rsid w:val="4ECFE9A0"/>
    <w:rsid w:val="4ED29AF8"/>
    <w:rsid w:val="4EE22CAA"/>
    <w:rsid w:val="4EEE61DC"/>
    <w:rsid w:val="4EF83CBE"/>
    <w:rsid w:val="4F006D45"/>
    <w:rsid w:val="4F151E1A"/>
    <w:rsid w:val="4F24230C"/>
    <w:rsid w:val="4F3A4629"/>
    <w:rsid w:val="4F41DF06"/>
    <w:rsid w:val="4F4751AF"/>
    <w:rsid w:val="4F535810"/>
    <w:rsid w:val="4F54F6CC"/>
    <w:rsid w:val="4F6CA667"/>
    <w:rsid w:val="4F93B52F"/>
    <w:rsid w:val="4F9A703F"/>
    <w:rsid w:val="4F9DC1E8"/>
    <w:rsid w:val="4FB2720A"/>
    <w:rsid w:val="4FE1891E"/>
    <w:rsid w:val="4FE4E8DA"/>
    <w:rsid w:val="4FE8B47F"/>
    <w:rsid w:val="4FF1F416"/>
    <w:rsid w:val="4FFB08A4"/>
    <w:rsid w:val="500D13FE"/>
    <w:rsid w:val="5016F2A9"/>
    <w:rsid w:val="5024F648"/>
    <w:rsid w:val="5031C925"/>
    <w:rsid w:val="50397DAB"/>
    <w:rsid w:val="503ABFB6"/>
    <w:rsid w:val="5040B21C"/>
    <w:rsid w:val="504815B4"/>
    <w:rsid w:val="50596482"/>
    <w:rsid w:val="505CAF1F"/>
    <w:rsid w:val="505CD84B"/>
    <w:rsid w:val="5086DC98"/>
    <w:rsid w:val="50B006A6"/>
    <w:rsid w:val="50B2C022"/>
    <w:rsid w:val="50B66708"/>
    <w:rsid w:val="50C04FF6"/>
    <w:rsid w:val="50C6F5B1"/>
    <w:rsid w:val="50F79040"/>
    <w:rsid w:val="50FFFBA9"/>
    <w:rsid w:val="513B3B3D"/>
    <w:rsid w:val="513B7E2B"/>
    <w:rsid w:val="5141B99F"/>
    <w:rsid w:val="51496A31"/>
    <w:rsid w:val="514D1A6F"/>
    <w:rsid w:val="515196FF"/>
    <w:rsid w:val="516CEC59"/>
    <w:rsid w:val="5170A92A"/>
    <w:rsid w:val="517596EE"/>
    <w:rsid w:val="517ECE34"/>
    <w:rsid w:val="518CBCC5"/>
    <w:rsid w:val="518FDADF"/>
    <w:rsid w:val="51997618"/>
    <w:rsid w:val="51A7C04C"/>
    <w:rsid w:val="51B2BC52"/>
    <w:rsid w:val="51BD4215"/>
    <w:rsid w:val="51F87F80"/>
    <w:rsid w:val="521874E4"/>
    <w:rsid w:val="522891F0"/>
    <w:rsid w:val="5232E4DB"/>
    <w:rsid w:val="525720CB"/>
    <w:rsid w:val="526B38C5"/>
    <w:rsid w:val="526DBBE2"/>
    <w:rsid w:val="5273F145"/>
    <w:rsid w:val="529A3B6B"/>
    <w:rsid w:val="52C9F08D"/>
    <w:rsid w:val="52CD9C7E"/>
    <w:rsid w:val="52D109EE"/>
    <w:rsid w:val="52D14EBA"/>
    <w:rsid w:val="52D801E8"/>
    <w:rsid w:val="52E0203C"/>
    <w:rsid w:val="52F5A133"/>
    <w:rsid w:val="52FC1023"/>
    <w:rsid w:val="530318DF"/>
    <w:rsid w:val="530358D5"/>
    <w:rsid w:val="532FDF3D"/>
    <w:rsid w:val="5348FFCD"/>
    <w:rsid w:val="534B73CD"/>
    <w:rsid w:val="534B8D29"/>
    <w:rsid w:val="535846B4"/>
    <w:rsid w:val="5358AFAC"/>
    <w:rsid w:val="536D5CD7"/>
    <w:rsid w:val="5371914D"/>
    <w:rsid w:val="5372DEFC"/>
    <w:rsid w:val="5375A0C4"/>
    <w:rsid w:val="53901669"/>
    <w:rsid w:val="53948031"/>
    <w:rsid w:val="5399B347"/>
    <w:rsid w:val="53A70824"/>
    <w:rsid w:val="53A93EC6"/>
    <w:rsid w:val="53CE88DB"/>
    <w:rsid w:val="53FD39EA"/>
    <w:rsid w:val="5405C980"/>
    <w:rsid w:val="540B904C"/>
    <w:rsid w:val="54116D58"/>
    <w:rsid w:val="541460BE"/>
    <w:rsid w:val="542A2616"/>
    <w:rsid w:val="54449A10"/>
    <w:rsid w:val="5447CB99"/>
    <w:rsid w:val="544AA1B1"/>
    <w:rsid w:val="545ADB07"/>
    <w:rsid w:val="545C931E"/>
    <w:rsid w:val="545DB3BD"/>
    <w:rsid w:val="547032C5"/>
    <w:rsid w:val="5492ACEE"/>
    <w:rsid w:val="54FDF4F3"/>
    <w:rsid w:val="5504BE81"/>
    <w:rsid w:val="550FE6CF"/>
    <w:rsid w:val="551A8EFE"/>
    <w:rsid w:val="552B5EBF"/>
    <w:rsid w:val="552BE6CA"/>
    <w:rsid w:val="552C7B84"/>
    <w:rsid w:val="5533BDA9"/>
    <w:rsid w:val="553D0F3E"/>
    <w:rsid w:val="5548E013"/>
    <w:rsid w:val="5563B317"/>
    <w:rsid w:val="55937480"/>
    <w:rsid w:val="55975F6C"/>
    <w:rsid w:val="559D3848"/>
    <w:rsid w:val="55FEC5CF"/>
    <w:rsid w:val="5604584C"/>
    <w:rsid w:val="5607EEEF"/>
    <w:rsid w:val="5609B1C3"/>
    <w:rsid w:val="561886C1"/>
    <w:rsid w:val="561C6128"/>
    <w:rsid w:val="5623E335"/>
    <w:rsid w:val="56410075"/>
    <w:rsid w:val="5649053F"/>
    <w:rsid w:val="56492D8C"/>
    <w:rsid w:val="564ECFF4"/>
    <w:rsid w:val="56543A2A"/>
    <w:rsid w:val="56711CBA"/>
    <w:rsid w:val="5671E4B9"/>
    <w:rsid w:val="567AC1C0"/>
    <w:rsid w:val="567EE76B"/>
    <w:rsid w:val="568EE82E"/>
    <w:rsid w:val="5691676C"/>
    <w:rsid w:val="5694DBC7"/>
    <w:rsid w:val="56B6DF20"/>
    <w:rsid w:val="56EE7E42"/>
    <w:rsid w:val="56F19226"/>
    <w:rsid w:val="570D2F7D"/>
    <w:rsid w:val="57102661"/>
    <w:rsid w:val="5733FB41"/>
    <w:rsid w:val="5757FE86"/>
    <w:rsid w:val="57609EA6"/>
    <w:rsid w:val="5765A9EA"/>
    <w:rsid w:val="5790E466"/>
    <w:rsid w:val="579564B8"/>
    <w:rsid w:val="57A2BFE3"/>
    <w:rsid w:val="57AE7149"/>
    <w:rsid w:val="57C10DE9"/>
    <w:rsid w:val="57C1F03E"/>
    <w:rsid w:val="57E81AEA"/>
    <w:rsid w:val="57F75D5C"/>
    <w:rsid w:val="58129B2B"/>
    <w:rsid w:val="58312D35"/>
    <w:rsid w:val="5852E8A6"/>
    <w:rsid w:val="58629605"/>
    <w:rsid w:val="587AE009"/>
    <w:rsid w:val="587BA837"/>
    <w:rsid w:val="588ACCFF"/>
    <w:rsid w:val="58954D68"/>
    <w:rsid w:val="589D491A"/>
    <w:rsid w:val="59105D81"/>
    <w:rsid w:val="5930D622"/>
    <w:rsid w:val="5971F202"/>
    <w:rsid w:val="5978727F"/>
    <w:rsid w:val="59B011FB"/>
    <w:rsid w:val="59C6431D"/>
    <w:rsid w:val="59D17A8B"/>
    <w:rsid w:val="59DFBD39"/>
    <w:rsid w:val="59EA6908"/>
    <w:rsid w:val="59F2B49F"/>
    <w:rsid w:val="5A0E6B25"/>
    <w:rsid w:val="5A105E34"/>
    <w:rsid w:val="5A1A816F"/>
    <w:rsid w:val="5A3DA0A1"/>
    <w:rsid w:val="5A6B836C"/>
    <w:rsid w:val="5A9FB468"/>
    <w:rsid w:val="5AB60502"/>
    <w:rsid w:val="5ABE3F88"/>
    <w:rsid w:val="5AD11BF7"/>
    <w:rsid w:val="5AF0D745"/>
    <w:rsid w:val="5AF31AE0"/>
    <w:rsid w:val="5AF45885"/>
    <w:rsid w:val="5AF80A73"/>
    <w:rsid w:val="5B13C6C4"/>
    <w:rsid w:val="5B34878E"/>
    <w:rsid w:val="5B3AB121"/>
    <w:rsid w:val="5B5767E9"/>
    <w:rsid w:val="5B5F465F"/>
    <w:rsid w:val="5B6D4A64"/>
    <w:rsid w:val="5B6FFCE3"/>
    <w:rsid w:val="5B7627EA"/>
    <w:rsid w:val="5B8A5B99"/>
    <w:rsid w:val="5B97EB0B"/>
    <w:rsid w:val="5B9CD4D5"/>
    <w:rsid w:val="5BC4F1AC"/>
    <w:rsid w:val="5BC5402E"/>
    <w:rsid w:val="5BCEA263"/>
    <w:rsid w:val="5BDCAE20"/>
    <w:rsid w:val="5BDF6777"/>
    <w:rsid w:val="5C0CA075"/>
    <w:rsid w:val="5C0CDE38"/>
    <w:rsid w:val="5C35552E"/>
    <w:rsid w:val="5C360E28"/>
    <w:rsid w:val="5C451D26"/>
    <w:rsid w:val="5C67DD80"/>
    <w:rsid w:val="5C76E0C1"/>
    <w:rsid w:val="5C7F2DEC"/>
    <w:rsid w:val="5C90C47B"/>
    <w:rsid w:val="5C9A3EB7"/>
    <w:rsid w:val="5CB83505"/>
    <w:rsid w:val="5CC2A674"/>
    <w:rsid w:val="5CC82802"/>
    <w:rsid w:val="5D2963F0"/>
    <w:rsid w:val="5D2B693F"/>
    <w:rsid w:val="5D636A4C"/>
    <w:rsid w:val="5D668409"/>
    <w:rsid w:val="5D8CAF19"/>
    <w:rsid w:val="5D8F5685"/>
    <w:rsid w:val="5D959471"/>
    <w:rsid w:val="5D966359"/>
    <w:rsid w:val="5DCEE708"/>
    <w:rsid w:val="5DDE4AB5"/>
    <w:rsid w:val="5DE9A664"/>
    <w:rsid w:val="5E01C539"/>
    <w:rsid w:val="5E15CCBD"/>
    <w:rsid w:val="5E2E0F4C"/>
    <w:rsid w:val="5E474120"/>
    <w:rsid w:val="5E52CE48"/>
    <w:rsid w:val="5E534CF1"/>
    <w:rsid w:val="5E9B8123"/>
    <w:rsid w:val="5EA71674"/>
    <w:rsid w:val="5ECA18D3"/>
    <w:rsid w:val="5ECB5261"/>
    <w:rsid w:val="5ED70288"/>
    <w:rsid w:val="5EFEA58D"/>
    <w:rsid w:val="5F0B3FEA"/>
    <w:rsid w:val="5F17C42D"/>
    <w:rsid w:val="5F1F6271"/>
    <w:rsid w:val="5F2362B1"/>
    <w:rsid w:val="5F2D38A9"/>
    <w:rsid w:val="5F3DDFBD"/>
    <w:rsid w:val="5F44D4F4"/>
    <w:rsid w:val="5F4A5BAB"/>
    <w:rsid w:val="5F4BBD9D"/>
    <w:rsid w:val="5F59B714"/>
    <w:rsid w:val="5F6D7975"/>
    <w:rsid w:val="5F813769"/>
    <w:rsid w:val="5FBD1636"/>
    <w:rsid w:val="5FC035A6"/>
    <w:rsid w:val="5FD72895"/>
    <w:rsid w:val="5FFE52DF"/>
    <w:rsid w:val="60076F82"/>
    <w:rsid w:val="60156A75"/>
    <w:rsid w:val="60376794"/>
    <w:rsid w:val="604D8236"/>
    <w:rsid w:val="60ABB47E"/>
    <w:rsid w:val="60B6B7A4"/>
    <w:rsid w:val="60C10114"/>
    <w:rsid w:val="60DCE379"/>
    <w:rsid w:val="60DD75BD"/>
    <w:rsid w:val="60EC09FE"/>
    <w:rsid w:val="60F86AF5"/>
    <w:rsid w:val="61036D4F"/>
    <w:rsid w:val="611855CE"/>
    <w:rsid w:val="613096B5"/>
    <w:rsid w:val="614AD5B0"/>
    <w:rsid w:val="6151A93F"/>
    <w:rsid w:val="616FF9F6"/>
    <w:rsid w:val="6174169E"/>
    <w:rsid w:val="61908CA6"/>
    <w:rsid w:val="61A4CFCE"/>
    <w:rsid w:val="61B2664D"/>
    <w:rsid w:val="61DB8E26"/>
    <w:rsid w:val="61FF619E"/>
    <w:rsid w:val="620EA34A"/>
    <w:rsid w:val="621C5034"/>
    <w:rsid w:val="6233AF62"/>
    <w:rsid w:val="62439770"/>
    <w:rsid w:val="62474850"/>
    <w:rsid w:val="625576D4"/>
    <w:rsid w:val="62768A50"/>
    <w:rsid w:val="62B2B24B"/>
    <w:rsid w:val="62CF53BF"/>
    <w:rsid w:val="62D8CC39"/>
    <w:rsid w:val="62F5E332"/>
    <w:rsid w:val="631F361A"/>
    <w:rsid w:val="6336E55A"/>
    <w:rsid w:val="633C36D6"/>
    <w:rsid w:val="6343A425"/>
    <w:rsid w:val="63567F2E"/>
    <w:rsid w:val="6375053B"/>
    <w:rsid w:val="637A92DF"/>
    <w:rsid w:val="638A2AFF"/>
    <w:rsid w:val="63A2280F"/>
    <w:rsid w:val="63A42228"/>
    <w:rsid w:val="63D21A65"/>
    <w:rsid w:val="63EE3BAA"/>
    <w:rsid w:val="63F913CD"/>
    <w:rsid w:val="640066C1"/>
    <w:rsid w:val="642C9CB8"/>
    <w:rsid w:val="642D72AB"/>
    <w:rsid w:val="6439C27B"/>
    <w:rsid w:val="64470E28"/>
    <w:rsid w:val="645A1FFC"/>
    <w:rsid w:val="64630AFC"/>
    <w:rsid w:val="64662AA8"/>
    <w:rsid w:val="647067A6"/>
    <w:rsid w:val="6472B5A3"/>
    <w:rsid w:val="64738E5D"/>
    <w:rsid w:val="64A34F49"/>
    <w:rsid w:val="64A68AF2"/>
    <w:rsid w:val="64AD969D"/>
    <w:rsid w:val="64B65120"/>
    <w:rsid w:val="64BDB291"/>
    <w:rsid w:val="64BF63E7"/>
    <w:rsid w:val="64C0317A"/>
    <w:rsid w:val="64CCE378"/>
    <w:rsid w:val="64E1A9C5"/>
    <w:rsid w:val="64E7B10E"/>
    <w:rsid w:val="64F22B47"/>
    <w:rsid w:val="65011877"/>
    <w:rsid w:val="650628A5"/>
    <w:rsid w:val="650C6F1A"/>
    <w:rsid w:val="6519DA64"/>
    <w:rsid w:val="651E42D5"/>
    <w:rsid w:val="652F0AEB"/>
    <w:rsid w:val="6530021F"/>
    <w:rsid w:val="655424FE"/>
    <w:rsid w:val="656D1A93"/>
    <w:rsid w:val="65729B78"/>
    <w:rsid w:val="65852506"/>
    <w:rsid w:val="6590D539"/>
    <w:rsid w:val="65941F9E"/>
    <w:rsid w:val="65A22DAE"/>
    <w:rsid w:val="65A83DC2"/>
    <w:rsid w:val="65AAEEA0"/>
    <w:rsid w:val="65CA6CA5"/>
    <w:rsid w:val="65E64A1E"/>
    <w:rsid w:val="65F15315"/>
    <w:rsid w:val="65F4721D"/>
    <w:rsid w:val="65FF53DA"/>
    <w:rsid w:val="66019C06"/>
    <w:rsid w:val="6609A636"/>
    <w:rsid w:val="660AB8B3"/>
    <w:rsid w:val="661668A5"/>
    <w:rsid w:val="661A80C8"/>
    <w:rsid w:val="662DCE13"/>
    <w:rsid w:val="6636A685"/>
    <w:rsid w:val="669B4200"/>
    <w:rsid w:val="669D9675"/>
    <w:rsid w:val="66ACA5FD"/>
    <w:rsid w:val="66B11F38"/>
    <w:rsid w:val="66B8E22B"/>
    <w:rsid w:val="66D0D996"/>
    <w:rsid w:val="66F50E92"/>
    <w:rsid w:val="670DF6A0"/>
    <w:rsid w:val="670FFA40"/>
    <w:rsid w:val="67113A24"/>
    <w:rsid w:val="6711894D"/>
    <w:rsid w:val="67129941"/>
    <w:rsid w:val="671E094C"/>
    <w:rsid w:val="672FD21A"/>
    <w:rsid w:val="676693FD"/>
    <w:rsid w:val="67A5F694"/>
    <w:rsid w:val="67B5CFAA"/>
    <w:rsid w:val="67BA1611"/>
    <w:rsid w:val="67BA6C28"/>
    <w:rsid w:val="67C32A7D"/>
    <w:rsid w:val="67D5D760"/>
    <w:rsid w:val="67DE8E28"/>
    <w:rsid w:val="67E4E7B1"/>
    <w:rsid w:val="67F06D5B"/>
    <w:rsid w:val="6808C2B4"/>
    <w:rsid w:val="680D1841"/>
    <w:rsid w:val="68353D91"/>
    <w:rsid w:val="68420257"/>
    <w:rsid w:val="6843A9F7"/>
    <w:rsid w:val="6850740E"/>
    <w:rsid w:val="68683FC3"/>
    <w:rsid w:val="686C7B43"/>
    <w:rsid w:val="68AD405C"/>
    <w:rsid w:val="68AD5A80"/>
    <w:rsid w:val="68ADA93A"/>
    <w:rsid w:val="68E653B2"/>
    <w:rsid w:val="68F742F6"/>
    <w:rsid w:val="691159EB"/>
    <w:rsid w:val="691F1054"/>
    <w:rsid w:val="69232D70"/>
    <w:rsid w:val="6931F2BD"/>
    <w:rsid w:val="693363EB"/>
    <w:rsid w:val="69924E67"/>
    <w:rsid w:val="699FFE03"/>
    <w:rsid w:val="69D18494"/>
    <w:rsid w:val="69EC3445"/>
    <w:rsid w:val="6A16EB2C"/>
    <w:rsid w:val="6A25A45A"/>
    <w:rsid w:val="6A39E51B"/>
    <w:rsid w:val="6A64465C"/>
    <w:rsid w:val="6A75D339"/>
    <w:rsid w:val="6A7B430B"/>
    <w:rsid w:val="6A9C4A31"/>
    <w:rsid w:val="6AB8F799"/>
    <w:rsid w:val="6ADCC383"/>
    <w:rsid w:val="6ADF2AED"/>
    <w:rsid w:val="6AE0D8A7"/>
    <w:rsid w:val="6B3732B6"/>
    <w:rsid w:val="6B3EA8F4"/>
    <w:rsid w:val="6B4E8A61"/>
    <w:rsid w:val="6B6C6088"/>
    <w:rsid w:val="6B7551D2"/>
    <w:rsid w:val="6B99E59A"/>
    <w:rsid w:val="6BA44AB9"/>
    <w:rsid w:val="6BA5681B"/>
    <w:rsid w:val="6BA73911"/>
    <w:rsid w:val="6BB84817"/>
    <w:rsid w:val="6BF38E0A"/>
    <w:rsid w:val="6BFFF377"/>
    <w:rsid w:val="6C1A0C82"/>
    <w:rsid w:val="6C41590A"/>
    <w:rsid w:val="6C669949"/>
    <w:rsid w:val="6C705059"/>
    <w:rsid w:val="6C7A2CD2"/>
    <w:rsid w:val="6C980EFF"/>
    <w:rsid w:val="6CA18683"/>
    <w:rsid w:val="6CA89F86"/>
    <w:rsid w:val="6CB98861"/>
    <w:rsid w:val="6CBC2BB1"/>
    <w:rsid w:val="6CC69BEE"/>
    <w:rsid w:val="6CF46E64"/>
    <w:rsid w:val="6D112483"/>
    <w:rsid w:val="6D11FAD3"/>
    <w:rsid w:val="6D23D507"/>
    <w:rsid w:val="6D3E893E"/>
    <w:rsid w:val="6D5AF95E"/>
    <w:rsid w:val="6D66AEBD"/>
    <w:rsid w:val="6D81D6DD"/>
    <w:rsid w:val="6D91011E"/>
    <w:rsid w:val="6D9BDB76"/>
    <w:rsid w:val="6DC1290C"/>
    <w:rsid w:val="6DD37FB5"/>
    <w:rsid w:val="6DD63855"/>
    <w:rsid w:val="6DD9F400"/>
    <w:rsid w:val="6DE0EA0A"/>
    <w:rsid w:val="6DFF0715"/>
    <w:rsid w:val="6DFF7BB1"/>
    <w:rsid w:val="6E0F2AB0"/>
    <w:rsid w:val="6E1E7F77"/>
    <w:rsid w:val="6E226810"/>
    <w:rsid w:val="6E28D2D1"/>
    <w:rsid w:val="6E2B96F7"/>
    <w:rsid w:val="6E3C0C01"/>
    <w:rsid w:val="6E500238"/>
    <w:rsid w:val="6E515E19"/>
    <w:rsid w:val="6E653300"/>
    <w:rsid w:val="6E69D647"/>
    <w:rsid w:val="6E921DA7"/>
    <w:rsid w:val="6E9FECFF"/>
    <w:rsid w:val="6EA898BB"/>
    <w:rsid w:val="6EB51C45"/>
    <w:rsid w:val="6EC475F8"/>
    <w:rsid w:val="6F0F7DF4"/>
    <w:rsid w:val="6F131C60"/>
    <w:rsid w:val="6F23D5D4"/>
    <w:rsid w:val="6F262D31"/>
    <w:rsid w:val="6F2AF976"/>
    <w:rsid w:val="6F2FD375"/>
    <w:rsid w:val="6F49F090"/>
    <w:rsid w:val="6F4A54B1"/>
    <w:rsid w:val="6F53AE14"/>
    <w:rsid w:val="6F547242"/>
    <w:rsid w:val="6F85D0B5"/>
    <w:rsid w:val="6F915024"/>
    <w:rsid w:val="6F916EFB"/>
    <w:rsid w:val="6F9E9989"/>
    <w:rsid w:val="6FA1469F"/>
    <w:rsid w:val="6FC38770"/>
    <w:rsid w:val="6FCC41F6"/>
    <w:rsid w:val="6FD80B65"/>
    <w:rsid w:val="6FF65127"/>
    <w:rsid w:val="701584F5"/>
    <w:rsid w:val="701904C7"/>
    <w:rsid w:val="701BA6F2"/>
    <w:rsid w:val="707218DC"/>
    <w:rsid w:val="70748F8A"/>
    <w:rsid w:val="70973B15"/>
    <w:rsid w:val="709AE49C"/>
    <w:rsid w:val="70A8ED81"/>
    <w:rsid w:val="70BA9691"/>
    <w:rsid w:val="70E16DE3"/>
    <w:rsid w:val="70EBA83B"/>
    <w:rsid w:val="70F5A31B"/>
    <w:rsid w:val="70FEB5AE"/>
    <w:rsid w:val="710C1E54"/>
    <w:rsid w:val="711A6B96"/>
    <w:rsid w:val="71244CAB"/>
    <w:rsid w:val="71488B2F"/>
    <w:rsid w:val="7155B566"/>
    <w:rsid w:val="716E62C4"/>
    <w:rsid w:val="716F1CC6"/>
    <w:rsid w:val="718EE335"/>
    <w:rsid w:val="71B04079"/>
    <w:rsid w:val="71B0C5F1"/>
    <w:rsid w:val="71DE1DCD"/>
    <w:rsid w:val="72113788"/>
    <w:rsid w:val="7214BFC7"/>
    <w:rsid w:val="7216BFDE"/>
    <w:rsid w:val="7220C8A7"/>
    <w:rsid w:val="7247413B"/>
    <w:rsid w:val="7262C28B"/>
    <w:rsid w:val="72633020"/>
    <w:rsid w:val="72762C21"/>
    <w:rsid w:val="728659A9"/>
    <w:rsid w:val="7289EEFC"/>
    <w:rsid w:val="728C9E80"/>
    <w:rsid w:val="729406D3"/>
    <w:rsid w:val="72AEC341"/>
    <w:rsid w:val="72B42E6D"/>
    <w:rsid w:val="72E01744"/>
    <w:rsid w:val="72F0A9F4"/>
    <w:rsid w:val="7330890A"/>
    <w:rsid w:val="7330B27C"/>
    <w:rsid w:val="733826DD"/>
    <w:rsid w:val="73499E90"/>
    <w:rsid w:val="73554664"/>
    <w:rsid w:val="735F3F18"/>
    <w:rsid w:val="7378726E"/>
    <w:rsid w:val="7379EE2E"/>
    <w:rsid w:val="738AB3EF"/>
    <w:rsid w:val="738D1BED"/>
    <w:rsid w:val="73AF5C9E"/>
    <w:rsid w:val="73B03784"/>
    <w:rsid w:val="73BDB62D"/>
    <w:rsid w:val="741259CC"/>
    <w:rsid w:val="742D6D4C"/>
    <w:rsid w:val="742DCFAC"/>
    <w:rsid w:val="7434F909"/>
    <w:rsid w:val="743B6419"/>
    <w:rsid w:val="743C9039"/>
    <w:rsid w:val="744520EA"/>
    <w:rsid w:val="747578DF"/>
    <w:rsid w:val="74ADF5D2"/>
    <w:rsid w:val="74B82ED9"/>
    <w:rsid w:val="74D4A428"/>
    <w:rsid w:val="74E0C9FD"/>
    <w:rsid w:val="74E3ACBE"/>
    <w:rsid w:val="74F47025"/>
    <w:rsid w:val="75021BE2"/>
    <w:rsid w:val="75074F8B"/>
    <w:rsid w:val="750A7A1C"/>
    <w:rsid w:val="753FDF2D"/>
    <w:rsid w:val="7556784F"/>
    <w:rsid w:val="755BFF80"/>
    <w:rsid w:val="75684255"/>
    <w:rsid w:val="7574D4D6"/>
    <w:rsid w:val="7589549E"/>
    <w:rsid w:val="758960B0"/>
    <w:rsid w:val="7599EB68"/>
    <w:rsid w:val="759FF099"/>
    <w:rsid w:val="75BDB6D0"/>
    <w:rsid w:val="75C83585"/>
    <w:rsid w:val="75FAF93F"/>
    <w:rsid w:val="76002A0C"/>
    <w:rsid w:val="76192DB4"/>
    <w:rsid w:val="761CFBD0"/>
    <w:rsid w:val="7632C8F4"/>
    <w:rsid w:val="7632DDAE"/>
    <w:rsid w:val="765A32B4"/>
    <w:rsid w:val="7683EF78"/>
    <w:rsid w:val="76C889BB"/>
    <w:rsid w:val="76C8A1B4"/>
    <w:rsid w:val="76F30042"/>
    <w:rsid w:val="76F6C001"/>
    <w:rsid w:val="772242B4"/>
    <w:rsid w:val="77290477"/>
    <w:rsid w:val="774AB170"/>
    <w:rsid w:val="7750BA8B"/>
    <w:rsid w:val="7750F70C"/>
    <w:rsid w:val="775A40A1"/>
    <w:rsid w:val="776354F2"/>
    <w:rsid w:val="7768599B"/>
    <w:rsid w:val="77719AB4"/>
    <w:rsid w:val="779FA072"/>
    <w:rsid w:val="77E25C47"/>
    <w:rsid w:val="77E881DE"/>
    <w:rsid w:val="77F5BF46"/>
    <w:rsid w:val="780B4DC7"/>
    <w:rsid w:val="7819146D"/>
    <w:rsid w:val="782526BD"/>
    <w:rsid w:val="78392580"/>
    <w:rsid w:val="783A92FE"/>
    <w:rsid w:val="78647A20"/>
    <w:rsid w:val="786E526E"/>
    <w:rsid w:val="78775BD1"/>
    <w:rsid w:val="787DE6BC"/>
    <w:rsid w:val="789B78AC"/>
    <w:rsid w:val="78A0F3E2"/>
    <w:rsid w:val="78AB05E6"/>
    <w:rsid w:val="78B23E53"/>
    <w:rsid w:val="78C2304D"/>
    <w:rsid w:val="78CE2B02"/>
    <w:rsid w:val="78EABFC8"/>
    <w:rsid w:val="78F89950"/>
    <w:rsid w:val="78F93411"/>
    <w:rsid w:val="78FECEA4"/>
    <w:rsid w:val="7939A5A5"/>
    <w:rsid w:val="7942F5A5"/>
    <w:rsid w:val="794DE04D"/>
    <w:rsid w:val="794E402C"/>
    <w:rsid w:val="79766D2A"/>
    <w:rsid w:val="79858302"/>
    <w:rsid w:val="79880B8D"/>
    <w:rsid w:val="79AC88EE"/>
    <w:rsid w:val="79BDF6AA"/>
    <w:rsid w:val="79C85EA9"/>
    <w:rsid w:val="79D67CDE"/>
    <w:rsid w:val="79E80A53"/>
    <w:rsid w:val="79F0D614"/>
    <w:rsid w:val="79F658CA"/>
    <w:rsid w:val="7A00B15E"/>
    <w:rsid w:val="7A126F1C"/>
    <w:rsid w:val="7A1E08AF"/>
    <w:rsid w:val="7A1E720D"/>
    <w:rsid w:val="7A308C32"/>
    <w:rsid w:val="7A453D4D"/>
    <w:rsid w:val="7A46D647"/>
    <w:rsid w:val="7A5B86C8"/>
    <w:rsid w:val="7A6C36B0"/>
    <w:rsid w:val="7A844D7A"/>
    <w:rsid w:val="7A9E318E"/>
    <w:rsid w:val="7AA32AF5"/>
    <w:rsid w:val="7AA393D2"/>
    <w:rsid w:val="7AA69E5A"/>
    <w:rsid w:val="7ABC7EFA"/>
    <w:rsid w:val="7ACD9217"/>
    <w:rsid w:val="7AD03DC0"/>
    <w:rsid w:val="7ADDE145"/>
    <w:rsid w:val="7ADEC606"/>
    <w:rsid w:val="7AE4A8E4"/>
    <w:rsid w:val="7AFBAF22"/>
    <w:rsid w:val="7B05A516"/>
    <w:rsid w:val="7B0D9DD9"/>
    <w:rsid w:val="7B196FD0"/>
    <w:rsid w:val="7B1D9702"/>
    <w:rsid w:val="7B4B3D98"/>
    <w:rsid w:val="7B9DEF36"/>
    <w:rsid w:val="7B9E0758"/>
    <w:rsid w:val="7BA409DE"/>
    <w:rsid w:val="7BB07633"/>
    <w:rsid w:val="7BBA6E83"/>
    <w:rsid w:val="7BBC3A3B"/>
    <w:rsid w:val="7BF90B83"/>
    <w:rsid w:val="7C0D0B2B"/>
    <w:rsid w:val="7C2F7C33"/>
    <w:rsid w:val="7C33F8B3"/>
    <w:rsid w:val="7C415768"/>
    <w:rsid w:val="7C55B529"/>
    <w:rsid w:val="7C94AF66"/>
    <w:rsid w:val="7C95C118"/>
    <w:rsid w:val="7CA5635E"/>
    <w:rsid w:val="7CAD43C9"/>
    <w:rsid w:val="7CBAFE45"/>
    <w:rsid w:val="7CBF8A8B"/>
    <w:rsid w:val="7CD5CD01"/>
    <w:rsid w:val="7CDEC19D"/>
    <w:rsid w:val="7CEBE03F"/>
    <w:rsid w:val="7D062F3A"/>
    <w:rsid w:val="7D16237D"/>
    <w:rsid w:val="7D1CD117"/>
    <w:rsid w:val="7D203B73"/>
    <w:rsid w:val="7D4620EF"/>
    <w:rsid w:val="7D4A4CE7"/>
    <w:rsid w:val="7D4BA24C"/>
    <w:rsid w:val="7D873A26"/>
    <w:rsid w:val="7D90B278"/>
    <w:rsid w:val="7D9FE5D1"/>
    <w:rsid w:val="7DA68DE3"/>
    <w:rsid w:val="7DB5F7D9"/>
    <w:rsid w:val="7DCE74BB"/>
    <w:rsid w:val="7DCF19A6"/>
    <w:rsid w:val="7DD46E23"/>
    <w:rsid w:val="7DD6BCF0"/>
    <w:rsid w:val="7DFE3CB8"/>
    <w:rsid w:val="7E013293"/>
    <w:rsid w:val="7E115C46"/>
    <w:rsid w:val="7E155189"/>
    <w:rsid w:val="7E1EBCCC"/>
    <w:rsid w:val="7E44069B"/>
    <w:rsid w:val="7E44317F"/>
    <w:rsid w:val="7E7C2BD2"/>
    <w:rsid w:val="7E9410F1"/>
    <w:rsid w:val="7EA690AE"/>
    <w:rsid w:val="7EF9CE17"/>
    <w:rsid w:val="7F15CDCE"/>
    <w:rsid w:val="7F1FC9BC"/>
    <w:rsid w:val="7F27F633"/>
    <w:rsid w:val="7FA458C8"/>
    <w:rsid w:val="7FA70BEC"/>
    <w:rsid w:val="7FE4BF09"/>
    <w:rsid w:val="7F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D59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F86A66"/>
    <w:pPr>
      <w:tabs>
        <w:tab w:val="right" w:leader="dot" w:pos="9010"/>
      </w:tabs>
      <w:spacing w:after="100"/>
    </w:pPr>
    <w:rPr>
      <w:rFonts w:ascii="Arial" w:hAnsi="Arial" w:cs="Arial"/>
      <w:color w:val="000000" w:themeColor="text1"/>
      <w:szCs w:val="22"/>
      <w:shd w:val="clear" w:color="auto" w:fill="E6E6E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3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3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3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3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3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3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3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3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3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Tabele-tekst">
    <w:name w:val="Tabele - tekst"/>
    <w:basedOn w:val="Normalny"/>
    <w:link w:val="Tabele-tekstZnak"/>
    <w:qFormat/>
    <w:rsid w:val="00BA7221"/>
    <w:pPr>
      <w:spacing w:before="240" w:line="276" w:lineRule="auto"/>
      <w:contextualSpacing/>
      <w:jc w:val="both"/>
    </w:pPr>
    <w:rPr>
      <w:rFonts w:ascii="Arial" w:hAnsi="Arial" w:cs="Arial"/>
      <w:sz w:val="24"/>
      <w:lang w:bidi="ar-SA"/>
    </w:rPr>
  </w:style>
  <w:style w:type="character" w:customStyle="1" w:styleId="Tabele-tekstZnak">
    <w:name w:val="Tabele - tekst Znak"/>
    <w:basedOn w:val="AkapitzlistZnak"/>
    <w:link w:val="Tabele-tekst"/>
    <w:rsid w:val="00BA7221"/>
    <w:rPr>
      <w:rFonts w:ascii="Arial" w:hAnsi="Arial" w:cs="Arial"/>
      <w:lang w:val="pl-PL"/>
    </w:rPr>
  </w:style>
  <w:style w:type="paragraph" w:customStyle="1" w:styleId="Tekstpodstawowy1">
    <w:name w:val="Tekst podstawowy1"/>
    <w:basedOn w:val="Normalny"/>
    <w:rsid w:val="00C7434E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bidi="ar-SA"/>
    </w:rPr>
  </w:style>
  <w:style w:type="numbering" w:customStyle="1" w:styleId="WWOutlineListStyle2">
    <w:name w:val="WW_OutlineListStyle_2"/>
    <w:basedOn w:val="Bezlisty"/>
    <w:rsid w:val="00C7434E"/>
    <w:pPr>
      <w:numPr>
        <w:numId w:val="5"/>
      </w:numPr>
    </w:pPr>
  </w:style>
  <w:style w:type="character" w:customStyle="1" w:styleId="contextualspellingandgrammarerror">
    <w:name w:val="contextualspellingandgrammarerror"/>
    <w:basedOn w:val="Domylnaczcionkaakapitu"/>
    <w:rsid w:val="0046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83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7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07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4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1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8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9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7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7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6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601D-8C37-4103-B5CF-B11D3A27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20928</Words>
  <Characters>125571</Characters>
  <Application>Microsoft Office Word</Application>
  <DocSecurity>0</DocSecurity>
  <Lines>1046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2021-06-29T11:48:00Z</dcterms:created>
  <dcterms:modified xsi:type="dcterms:W3CDTF">2021-06-29T11:48:00Z</dcterms:modified>
</cp:coreProperties>
</file>